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2E38A" w14:textId="77777777" w:rsidR="00B11254" w:rsidRPr="005A3AEC" w:rsidRDefault="00B11254" w:rsidP="00012B06">
      <w:pPr>
        <w:jc w:val="both"/>
        <w:rPr>
          <w:rFonts w:cs="Times New Roman"/>
          <w:b/>
          <w:sz w:val="28"/>
          <w:szCs w:val="28"/>
        </w:rPr>
      </w:pPr>
    </w:p>
    <w:p w14:paraId="50EFFF7F" w14:textId="037DD7B5" w:rsidR="00B11254" w:rsidRPr="005A3AEC" w:rsidRDefault="00B11254" w:rsidP="002F1B91">
      <w:pPr>
        <w:jc w:val="center"/>
        <w:rPr>
          <w:rFonts w:cs="Times New Roman"/>
          <w:b/>
          <w:sz w:val="28"/>
          <w:szCs w:val="28"/>
        </w:rPr>
      </w:pPr>
      <w:r w:rsidRPr="005A3AEC">
        <w:rPr>
          <w:rFonts w:cs="Times New Roman"/>
          <w:b/>
          <w:sz w:val="28"/>
          <w:szCs w:val="28"/>
        </w:rPr>
        <w:t>Mootorsõidukimaksu seaduse eelnõu seletuskiri</w:t>
      </w:r>
    </w:p>
    <w:p w14:paraId="2229873A" w14:textId="77777777" w:rsidR="00B11254" w:rsidRPr="005A3AEC" w:rsidRDefault="00B11254" w:rsidP="00012B06">
      <w:pPr>
        <w:jc w:val="both"/>
        <w:rPr>
          <w:rFonts w:cs="Times New Roman"/>
        </w:rPr>
      </w:pPr>
    </w:p>
    <w:p w14:paraId="5460EFE2" w14:textId="77777777" w:rsidR="00B11254" w:rsidRPr="005A3AEC" w:rsidRDefault="00B11254" w:rsidP="00012B06">
      <w:pPr>
        <w:jc w:val="both"/>
        <w:rPr>
          <w:rFonts w:cs="Times New Roman"/>
          <w:b/>
        </w:rPr>
      </w:pPr>
      <w:r w:rsidRPr="005A3AEC">
        <w:rPr>
          <w:rFonts w:cs="Times New Roman"/>
          <w:b/>
        </w:rPr>
        <w:t>1. Sissejuhatus</w:t>
      </w:r>
    </w:p>
    <w:p w14:paraId="25DF8A91" w14:textId="27157946" w:rsidR="00B11254" w:rsidRPr="005A3AEC" w:rsidRDefault="00B11254" w:rsidP="00012B06">
      <w:pPr>
        <w:jc w:val="both"/>
        <w:rPr>
          <w:rFonts w:cs="Times New Roman"/>
        </w:rPr>
      </w:pPr>
    </w:p>
    <w:p w14:paraId="37F03976" w14:textId="73A3D51B" w:rsidR="00B04A80" w:rsidRPr="005A3AEC" w:rsidRDefault="00B04A80" w:rsidP="00012B06">
      <w:pPr>
        <w:jc w:val="both"/>
        <w:rPr>
          <w:rFonts w:cs="Times New Roman"/>
          <w:b/>
          <w:bCs/>
        </w:rPr>
      </w:pPr>
      <w:r w:rsidRPr="005A3AEC">
        <w:rPr>
          <w:rFonts w:cs="Times New Roman"/>
          <w:b/>
          <w:bCs/>
        </w:rPr>
        <w:t xml:space="preserve">1.1 Sisukokkuvõte </w:t>
      </w:r>
    </w:p>
    <w:p w14:paraId="21D5EA41" w14:textId="77777777" w:rsidR="00B04A80" w:rsidRPr="005A3AEC" w:rsidRDefault="00B04A80" w:rsidP="00012B06">
      <w:pPr>
        <w:jc w:val="both"/>
        <w:rPr>
          <w:rFonts w:cs="Times New Roman"/>
        </w:rPr>
      </w:pPr>
    </w:p>
    <w:p w14:paraId="5B9DA7AC" w14:textId="1A34CC76" w:rsidR="00A457BF" w:rsidRPr="005A3AEC" w:rsidRDefault="00A457BF" w:rsidP="00012B06">
      <w:pPr>
        <w:jc w:val="both"/>
        <w:rPr>
          <w:rFonts w:cs="Times New Roman"/>
        </w:rPr>
      </w:pPr>
      <w:r w:rsidRPr="005A3AEC">
        <w:rPr>
          <w:rFonts w:cs="Times New Roman"/>
        </w:rPr>
        <w:t>Mootorsõidukimaksu seaduse</w:t>
      </w:r>
      <w:r w:rsidR="007E73F1" w:rsidRPr="005A3AEC">
        <w:rPr>
          <w:rFonts w:cs="Times New Roman"/>
        </w:rPr>
        <w:t xml:space="preserve"> eelnõuga</w:t>
      </w:r>
      <w:r w:rsidRPr="005A3AEC">
        <w:rPr>
          <w:rFonts w:cs="Times New Roman"/>
        </w:rPr>
        <w:t xml:space="preserve"> kehtestatakse Eestis mootorsõiduk</w:t>
      </w:r>
      <w:r w:rsidR="007E73F1" w:rsidRPr="005A3AEC">
        <w:rPr>
          <w:rFonts w:cs="Times New Roman"/>
        </w:rPr>
        <w:t>imaks, mida makstakse iga-aastaselt liiklusregistris registreeritud sõidukitelt. Teiseks kehtestatakse käesoleva eelnõuga</w:t>
      </w:r>
      <w:r w:rsidR="009441CC">
        <w:rPr>
          <w:rFonts w:cs="Times New Roman"/>
        </w:rPr>
        <w:t xml:space="preserve"> liiklusseaduses</w:t>
      </w:r>
      <w:r w:rsidR="007E73F1" w:rsidRPr="005A3AEC">
        <w:rPr>
          <w:rFonts w:cs="Times New Roman"/>
        </w:rPr>
        <w:t xml:space="preserve"> mootorsõiduki registreerimistasu, mida makstakse sõiduautode ja kaubikute liiklusregistris registreerimise eel.</w:t>
      </w:r>
    </w:p>
    <w:p w14:paraId="626EA619" w14:textId="77777777" w:rsidR="00A457BF" w:rsidRPr="005A3AEC" w:rsidRDefault="00A457BF" w:rsidP="00012B06">
      <w:pPr>
        <w:jc w:val="both"/>
        <w:rPr>
          <w:rFonts w:cs="Times New Roman"/>
        </w:rPr>
      </w:pPr>
    </w:p>
    <w:p w14:paraId="7DDA3DBB" w14:textId="1BCA8CE5" w:rsidR="008A5ABA" w:rsidRPr="005A3AEC" w:rsidRDefault="00DD5C47" w:rsidP="00012B06">
      <w:pPr>
        <w:jc w:val="both"/>
        <w:rPr>
          <w:rFonts w:cs="Times New Roman"/>
        </w:rPr>
      </w:pPr>
      <w:r w:rsidRPr="005A3AEC">
        <w:rPr>
          <w:rFonts w:cs="Times New Roman"/>
        </w:rPr>
        <w:t>Eestis on igapäevases kasutuses Euroopa Liidu p</w:t>
      </w:r>
      <w:r w:rsidR="00364124" w:rsidRPr="005A3AEC">
        <w:rPr>
          <w:rFonts w:cs="Times New Roman"/>
        </w:rPr>
        <w:t>eaaegu</w:t>
      </w:r>
      <w:r w:rsidRPr="005A3AEC">
        <w:rPr>
          <w:rFonts w:cs="Times New Roman"/>
        </w:rPr>
        <w:t xml:space="preserve"> kõige vanem ja saastavam autopark. Samuti on meil keskmisest kõrgem sõidukite arv ühe inimese kohta. </w:t>
      </w:r>
      <w:r w:rsidR="000D169F" w:rsidRPr="005A3AEC">
        <w:rPr>
          <w:rFonts w:cs="Times New Roman"/>
        </w:rPr>
        <w:t xml:space="preserve">Euroopa õigus </w:t>
      </w:r>
      <w:r w:rsidR="000D169F" w:rsidRPr="005A3AEC">
        <w:rPr>
          <w:rFonts w:cs="Calibri"/>
        </w:rPr>
        <w:t xml:space="preserve">seab Eestile kohustusliku sihttaseme vähendada kasvuhoonegaaside koguheidet aastaks 2030 24% võrreldes 2005. a tasemega (varasem sihttase oli 13%). </w:t>
      </w:r>
      <w:r w:rsidRPr="005A3AEC">
        <w:rPr>
          <w:rFonts w:cs="Times New Roman"/>
        </w:rPr>
        <w:t>Need asjaolud on meile t</w:t>
      </w:r>
      <w:r w:rsidR="000D169F" w:rsidRPr="005A3AEC">
        <w:rPr>
          <w:rFonts w:cs="Times New Roman"/>
        </w:rPr>
        <w:t>inginud</w:t>
      </w:r>
      <w:r w:rsidRPr="005A3AEC">
        <w:rPr>
          <w:rFonts w:cs="Times New Roman"/>
        </w:rPr>
        <w:t xml:space="preserve"> olukorra, kus saastamise ehk </w:t>
      </w:r>
      <w:r w:rsidR="002F1B91" w:rsidRPr="005A3AEC">
        <w:rPr>
          <w:rFonts w:cs="Times New Roman"/>
        </w:rPr>
        <w:t xml:space="preserve">liigsele süsihappegaasi emissioonile tuleb hakata pöörama </w:t>
      </w:r>
      <w:r w:rsidR="000D169F" w:rsidRPr="005A3AEC">
        <w:rPr>
          <w:rFonts w:cs="Times New Roman"/>
        </w:rPr>
        <w:t>senisest rohkem</w:t>
      </w:r>
      <w:r w:rsidR="002F1B91" w:rsidRPr="005A3AEC">
        <w:rPr>
          <w:rFonts w:cs="Times New Roman"/>
        </w:rPr>
        <w:t xml:space="preserve"> tähelepanu. </w:t>
      </w:r>
      <w:r w:rsidR="000D169F" w:rsidRPr="005A3AEC">
        <w:rPr>
          <w:rFonts w:cs="Times New Roman"/>
        </w:rPr>
        <w:t>Maksu kohaldamine on väga tõhus tarbija käitumist mõjutav meede ja käesoleva eelnõuga planeeritav Eesti mootorsõiduki</w:t>
      </w:r>
      <w:r w:rsidR="000D169F" w:rsidRPr="005A3AEC">
        <w:rPr>
          <w:rFonts w:cs="Times New Roman"/>
        </w:rPr>
        <w:softHyphen/>
        <w:t>maks modelleeritakse vastavalt sellele.</w:t>
      </w:r>
    </w:p>
    <w:p w14:paraId="189DCB67" w14:textId="7890E27D" w:rsidR="002F1B91" w:rsidRPr="005A3AEC" w:rsidRDefault="002F1B91" w:rsidP="00012B06">
      <w:pPr>
        <w:jc w:val="both"/>
        <w:rPr>
          <w:rFonts w:cs="Times New Roman"/>
        </w:rPr>
      </w:pPr>
    </w:p>
    <w:p w14:paraId="465E9A52" w14:textId="15AC76BC" w:rsidR="000D169F" w:rsidRPr="005A3AEC" w:rsidRDefault="000D169F" w:rsidP="002F1B91">
      <w:pPr>
        <w:jc w:val="both"/>
        <w:rPr>
          <w:rFonts w:cs="Times New Roman"/>
        </w:rPr>
      </w:pPr>
      <w:r w:rsidRPr="005A3AEC">
        <w:rPr>
          <w:rFonts w:cs="Times New Roman"/>
        </w:rPr>
        <w:t>Meetmete võtmine</w:t>
      </w:r>
      <w:r w:rsidR="002F1B91" w:rsidRPr="005A3AEC">
        <w:rPr>
          <w:rFonts w:cs="Times New Roman"/>
        </w:rPr>
        <w:t xml:space="preserve"> tähendab vajadust senise mõtteviisi oluliseks muutuseks. </w:t>
      </w:r>
      <w:r w:rsidR="00F7398C" w:rsidRPr="005A3AEC">
        <w:rPr>
          <w:rFonts w:cs="Times New Roman"/>
        </w:rPr>
        <w:t xml:space="preserve">Täna on </w:t>
      </w:r>
      <w:r w:rsidR="002F1B91" w:rsidRPr="005A3AEC">
        <w:rPr>
          <w:rFonts w:cs="Times New Roman"/>
        </w:rPr>
        <w:t>transpordi</w:t>
      </w:r>
      <w:r w:rsidR="002F1B91" w:rsidRPr="005A3AEC">
        <w:rPr>
          <w:rFonts w:cs="Times New Roman"/>
        </w:rPr>
        <w:softHyphen/>
        <w:t>sektori CO</w:t>
      </w:r>
      <w:r w:rsidR="002F1B91" w:rsidRPr="005A3AEC">
        <w:rPr>
          <w:rFonts w:cs="Times New Roman"/>
          <w:vertAlign w:val="subscript"/>
        </w:rPr>
        <w:t>2</w:t>
      </w:r>
      <w:r w:rsidR="002F1B91" w:rsidRPr="005A3AEC">
        <w:rPr>
          <w:rFonts w:cs="Times New Roman"/>
        </w:rPr>
        <w:t xml:space="preserve"> eriheide senise transpordikorralduse</w:t>
      </w:r>
      <w:r w:rsidR="00F7398C" w:rsidRPr="005A3AEC">
        <w:rPr>
          <w:rFonts w:cs="Times New Roman"/>
        </w:rPr>
        <w:t xml:space="preserve"> tulemusel</w:t>
      </w:r>
      <w:r w:rsidR="002F1B91" w:rsidRPr="005A3AEC">
        <w:rPr>
          <w:rFonts w:cs="Times New Roman"/>
        </w:rPr>
        <w:t xml:space="preserve"> pidevas tõusus,</w:t>
      </w:r>
      <w:r w:rsidR="00F7398C" w:rsidRPr="005A3AEC">
        <w:rPr>
          <w:rFonts w:cs="Times New Roman"/>
        </w:rPr>
        <w:t xml:space="preserve"> saavutada tuleb aga</w:t>
      </w:r>
      <w:r w:rsidR="002F1B91" w:rsidRPr="005A3AEC">
        <w:rPr>
          <w:rFonts w:cs="Times New Roman"/>
        </w:rPr>
        <w:t xml:space="preserve"> </w:t>
      </w:r>
      <w:r w:rsidR="00F7398C" w:rsidRPr="005A3AEC">
        <w:rPr>
          <w:rFonts w:cs="Times New Roman"/>
        </w:rPr>
        <w:t>sel</w:t>
      </w:r>
      <w:r w:rsidR="002F1B91" w:rsidRPr="005A3AEC">
        <w:rPr>
          <w:rFonts w:cs="Times New Roman"/>
        </w:rPr>
        <w:t>le tõusu peat</w:t>
      </w:r>
      <w:r w:rsidR="00F7398C" w:rsidRPr="005A3AEC">
        <w:rPr>
          <w:rFonts w:cs="Times New Roman"/>
        </w:rPr>
        <w:t>umine ja langus</w:t>
      </w:r>
      <w:r w:rsidR="002F1B91" w:rsidRPr="005A3AEC">
        <w:rPr>
          <w:rFonts w:cs="Times New Roman"/>
        </w:rPr>
        <w:t xml:space="preserve">. Transpordisektori heite vähendamise oleksime pidanud tagama hiljemalt aastast 2021, kui hakkasid kehtima eeltoodud nõuded. Ennekõike on maks suunatud uue sõiduki soetamisel keskkonnasäästlikuma otsuse tegemise suunas. </w:t>
      </w:r>
    </w:p>
    <w:p w14:paraId="2C4954F9" w14:textId="77777777" w:rsidR="000D169F" w:rsidRPr="005A3AEC" w:rsidRDefault="000D169F" w:rsidP="002F1B91">
      <w:pPr>
        <w:jc w:val="both"/>
        <w:rPr>
          <w:rFonts w:cs="Times New Roman"/>
        </w:rPr>
      </w:pPr>
    </w:p>
    <w:p w14:paraId="694DDED4" w14:textId="52440572" w:rsidR="002F1B91" w:rsidRPr="005A3AEC" w:rsidRDefault="002F1B91" w:rsidP="00012B06">
      <w:pPr>
        <w:jc w:val="both"/>
        <w:rPr>
          <w:rFonts w:cs="Times New Roman"/>
        </w:rPr>
      </w:pPr>
      <w:r w:rsidRPr="005A3AEC">
        <w:rPr>
          <w:rFonts w:cs="Times New Roman"/>
        </w:rPr>
        <w:t>Mootorsõidukimaksu eesmärk ei ole vanade sõidukite liiklusest kõrvaldamine, vaid nende lõpuni tarbimine.</w:t>
      </w:r>
      <w:r w:rsidR="009A178F" w:rsidRPr="005A3AEC">
        <w:rPr>
          <w:rFonts w:cs="Times New Roman"/>
        </w:rPr>
        <w:t xml:space="preserve"> Küll on mootorsõidukimaks suunatud pikaks ajaks seisma jäänud ja keskkonda reostavate mootorsõidukite nõuetekohase utiliseerimise innustamiseks. </w:t>
      </w:r>
    </w:p>
    <w:p w14:paraId="65169B0B" w14:textId="77777777" w:rsidR="00EB4BCD" w:rsidRPr="005A3AEC" w:rsidRDefault="00EB4BCD" w:rsidP="00012B06">
      <w:pPr>
        <w:jc w:val="both"/>
        <w:rPr>
          <w:rFonts w:cs="Times New Roman"/>
        </w:rPr>
      </w:pPr>
    </w:p>
    <w:p w14:paraId="4E2743BC" w14:textId="77777777" w:rsidR="00B11254" w:rsidRPr="005A3AEC" w:rsidRDefault="00B11254" w:rsidP="00012B06">
      <w:pPr>
        <w:jc w:val="both"/>
        <w:rPr>
          <w:rFonts w:cs="Times New Roman"/>
          <w:b/>
        </w:rPr>
      </w:pPr>
      <w:r w:rsidRPr="005A3AEC">
        <w:rPr>
          <w:rFonts w:cs="Times New Roman"/>
          <w:b/>
        </w:rPr>
        <w:t>1.2. Eelnõu ettevalmistaja</w:t>
      </w:r>
    </w:p>
    <w:p w14:paraId="535E68C0" w14:textId="77777777" w:rsidR="00B11254" w:rsidRPr="005A3AEC" w:rsidRDefault="00B11254" w:rsidP="00012B06">
      <w:pPr>
        <w:jc w:val="both"/>
        <w:rPr>
          <w:rFonts w:cs="Times New Roman"/>
        </w:rPr>
      </w:pPr>
    </w:p>
    <w:p w14:paraId="67E56557" w14:textId="1965A8AF" w:rsidR="00875C51" w:rsidRPr="005A3AEC" w:rsidRDefault="00B8104A" w:rsidP="00012B06">
      <w:pPr>
        <w:jc w:val="both"/>
        <w:rPr>
          <w:rFonts w:cs="Times New Roman"/>
        </w:rPr>
      </w:pPr>
      <w:r w:rsidRPr="005A3AEC">
        <w:rPr>
          <w:rFonts w:cs="Times New Roman"/>
        </w:rPr>
        <w:t>Eelnõu ja seletuskirja on koostanud Rahandusministeeriumi maksu- ja tollipoliitika osakonna peaspetsialistid Maret Mets (</w:t>
      </w:r>
      <w:hyperlink r:id="rId8" w:history="1">
        <w:r w:rsidR="005E26EF" w:rsidRPr="005A3AEC">
          <w:rPr>
            <w:rStyle w:val="Hperlink"/>
            <w:color w:val="auto"/>
          </w:rPr>
          <w:t>maret.mets@fin.ee</w:t>
        </w:r>
      </w:hyperlink>
      <w:r w:rsidRPr="005A3AEC">
        <w:rPr>
          <w:rFonts w:cs="Times New Roman"/>
        </w:rPr>
        <w:t>) ja Lauri Lelumees (</w:t>
      </w:r>
      <w:hyperlink r:id="rId9" w:history="1">
        <w:r w:rsidR="005E26EF" w:rsidRPr="005A3AEC">
          <w:rPr>
            <w:rStyle w:val="Hperlink"/>
            <w:color w:val="auto"/>
          </w:rPr>
          <w:t>lauri.lelumees@fin.ee</w:t>
        </w:r>
      </w:hyperlink>
      <w:r w:rsidRPr="005A3AEC">
        <w:rPr>
          <w:rFonts w:cs="Times New Roman"/>
        </w:rPr>
        <w:t xml:space="preserve">) ning fiskaalpoliitika osakonna </w:t>
      </w:r>
      <w:r w:rsidR="00B4077A" w:rsidRPr="005A3AEC">
        <w:rPr>
          <w:rFonts w:cs="Times New Roman"/>
        </w:rPr>
        <w:t>analüütikud</w:t>
      </w:r>
      <w:r w:rsidRPr="005A3AEC">
        <w:rPr>
          <w:rFonts w:cs="Times New Roman"/>
        </w:rPr>
        <w:t xml:space="preserve"> Madis </w:t>
      </w:r>
      <w:proofErr w:type="spellStart"/>
      <w:r w:rsidRPr="005A3AEC">
        <w:rPr>
          <w:rFonts w:cs="Times New Roman"/>
        </w:rPr>
        <w:t>Aben</w:t>
      </w:r>
      <w:proofErr w:type="spellEnd"/>
      <w:r w:rsidRPr="005A3AEC">
        <w:rPr>
          <w:rFonts w:cs="Times New Roman"/>
        </w:rPr>
        <w:t xml:space="preserve"> (</w:t>
      </w:r>
      <w:hyperlink r:id="rId10" w:history="1">
        <w:r w:rsidRPr="005A3AEC">
          <w:rPr>
            <w:rStyle w:val="Hperlink"/>
            <w:color w:val="auto"/>
          </w:rPr>
          <w:t>madis.aben@fin.ee</w:t>
        </w:r>
      </w:hyperlink>
      <w:r w:rsidRPr="005A3AEC">
        <w:rPr>
          <w:rFonts w:cs="Times New Roman"/>
        </w:rPr>
        <w:t xml:space="preserve">) ja Risto Kaarna </w:t>
      </w:r>
      <w:r w:rsidR="005E26EF" w:rsidRPr="005A3AEC">
        <w:rPr>
          <w:rFonts w:cs="Times New Roman"/>
        </w:rPr>
        <w:t>(</w:t>
      </w:r>
      <w:hyperlink r:id="rId11" w:history="1">
        <w:r w:rsidR="005E26EF" w:rsidRPr="005A3AEC">
          <w:rPr>
            <w:rStyle w:val="Hperlink"/>
            <w:color w:val="auto"/>
          </w:rPr>
          <w:t>risto.kaarna@fin.ee</w:t>
        </w:r>
      </w:hyperlink>
      <w:r w:rsidR="005E26EF" w:rsidRPr="005A3AEC">
        <w:rPr>
          <w:rFonts w:cs="Times New Roman"/>
        </w:rPr>
        <w:t xml:space="preserve">). Eelnõu juriidilist kvaliteeti kontrollis Rahandusministeeriumi </w:t>
      </w:r>
      <w:r w:rsidR="006A6BC6" w:rsidRPr="005A3AEC">
        <w:rPr>
          <w:rFonts w:cs="Times New Roman"/>
        </w:rPr>
        <w:t xml:space="preserve">personali- ja </w:t>
      </w:r>
      <w:r w:rsidR="005E26EF" w:rsidRPr="005A3AEC">
        <w:rPr>
          <w:rFonts w:cs="Times New Roman"/>
        </w:rPr>
        <w:t>õigusosakonna</w:t>
      </w:r>
      <w:r w:rsidR="009A178F" w:rsidRPr="005A3AEC">
        <w:rPr>
          <w:rFonts w:cs="Times New Roman"/>
        </w:rPr>
        <w:t xml:space="preserve"> õigusloome valdkonna juht</w:t>
      </w:r>
      <w:r w:rsidR="005E26EF" w:rsidRPr="005A3AEC">
        <w:rPr>
          <w:rFonts w:cs="Times New Roman"/>
        </w:rPr>
        <w:t xml:space="preserve"> nõunik Virge Aasa (</w:t>
      </w:r>
      <w:hyperlink r:id="rId12" w:history="1">
        <w:r w:rsidR="005E26EF" w:rsidRPr="005A3AEC">
          <w:rPr>
            <w:rStyle w:val="Hperlink"/>
            <w:color w:val="auto"/>
          </w:rPr>
          <w:t>virge.aasa@fin.ee</w:t>
        </w:r>
      </w:hyperlink>
      <w:r w:rsidR="005E26EF" w:rsidRPr="005A3AEC">
        <w:rPr>
          <w:rFonts w:cs="Times New Roman"/>
        </w:rPr>
        <w:t>)</w:t>
      </w:r>
      <w:r w:rsidR="006A6BC6" w:rsidRPr="005A3AEC">
        <w:rPr>
          <w:rFonts w:cs="Times New Roman"/>
        </w:rPr>
        <w:t xml:space="preserve">, keelelise kontrolli tegi sama osakonna keeletoimetaja Sirje </w:t>
      </w:r>
      <w:proofErr w:type="spellStart"/>
      <w:r w:rsidR="006A6BC6" w:rsidRPr="005A3AEC">
        <w:rPr>
          <w:rFonts w:cs="Times New Roman"/>
        </w:rPr>
        <w:t>Lilover</w:t>
      </w:r>
      <w:proofErr w:type="spellEnd"/>
      <w:r w:rsidR="006A6BC6" w:rsidRPr="005A3AEC">
        <w:rPr>
          <w:rFonts w:cs="Times New Roman"/>
        </w:rPr>
        <w:t xml:space="preserve"> (</w:t>
      </w:r>
      <w:hyperlink r:id="rId13" w:history="1">
        <w:r w:rsidR="006A6BC6" w:rsidRPr="005A3AEC">
          <w:rPr>
            <w:rStyle w:val="Hperlink"/>
            <w:color w:val="auto"/>
          </w:rPr>
          <w:t>sirje.lilover@fin.ee</w:t>
        </w:r>
      </w:hyperlink>
      <w:r w:rsidR="006A6BC6" w:rsidRPr="005A3AEC">
        <w:rPr>
          <w:rFonts w:cs="Times New Roman"/>
        </w:rPr>
        <w:t xml:space="preserve">). </w:t>
      </w:r>
    </w:p>
    <w:p w14:paraId="666DA168" w14:textId="77777777" w:rsidR="00875C51" w:rsidRPr="005A3AEC" w:rsidRDefault="00875C51" w:rsidP="00012B06">
      <w:pPr>
        <w:jc w:val="both"/>
        <w:rPr>
          <w:rFonts w:cs="Times New Roman"/>
        </w:rPr>
      </w:pPr>
    </w:p>
    <w:p w14:paraId="16D5F4B7" w14:textId="77777777" w:rsidR="00B11254" w:rsidRPr="005A3AEC" w:rsidRDefault="00B11254" w:rsidP="00012B06">
      <w:pPr>
        <w:jc w:val="both"/>
        <w:rPr>
          <w:rFonts w:cs="Times New Roman"/>
          <w:b/>
        </w:rPr>
      </w:pPr>
      <w:commentRangeStart w:id="0"/>
      <w:r w:rsidRPr="005A3AEC">
        <w:rPr>
          <w:rFonts w:cs="Times New Roman"/>
          <w:b/>
        </w:rPr>
        <w:t>1.3. Märkused</w:t>
      </w:r>
      <w:commentRangeEnd w:id="0"/>
      <w:r w:rsidR="00950951">
        <w:rPr>
          <w:rStyle w:val="Kommentaariviide"/>
          <w:rFonts w:asciiTheme="minorHAnsi" w:eastAsia="Times New Roman" w:hAnsiTheme="minorHAnsi" w:cs="Times New Roman"/>
        </w:rPr>
        <w:commentReference w:id="0"/>
      </w:r>
    </w:p>
    <w:p w14:paraId="24356E5B" w14:textId="77777777" w:rsidR="006A6BC6" w:rsidRPr="005A3AEC" w:rsidRDefault="006A6BC6" w:rsidP="00012B06">
      <w:pPr>
        <w:jc w:val="both"/>
        <w:rPr>
          <w:rFonts w:cs="Times New Roman"/>
        </w:rPr>
      </w:pPr>
    </w:p>
    <w:p w14:paraId="4A352A95" w14:textId="77777777" w:rsidR="0010601E" w:rsidRPr="005A3AEC" w:rsidRDefault="0010601E" w:rsidP="0010601E">
      <w:pPr>
        <w:jc w:val="both"/>
        <w:rPr>
          <w:rFonts w:cs="Times New Roman"/>
        </w:rPr>
      </w:pPr>
      <w:r w:rsidRPr="005A3AEC">
        <w:rPr>
          <w:rFonts w:cs="Times New Roman"/>
        </w:rPr>
        <w:t>Eelnõu väljatöötamine tuleneb Vabariigi Valitsuse tegevusprogrammist 2023–2027</w:t>
      </w:r>
      <w:r w:rsidRPr="005A3AEC">
        <w:rPr>
          <w:rFonts w:cs="Times New Roman"/>
          <w:vertAlign w:val="superscript"/>
        </w:rPr>
        <w:footnoteReference w:id="1"/>
      </w:r>
      <w:r w:rsidRPr="005A3AEC">
        <w:rPr>
          <w:rFonts w:cs="Times New Roman"/>
        </w:rPr>
        <w:t xml:space="preserve">, mille kohaselt planeeritakse Eestis kehtestada automaks. </w:t>
      </w:r>
    </w:p>
    <w:p w14:paraId="7C747F80" w14:textId="77777777" w:rsidR="0010601E" w:rsidRPr="005A3AEC" w:rsidRDefault="0010601E" w:rsidP="0010601E">
      <w:pPr>
        <w:jc w:val="both"/>
        <w:rPr>
          <w:rFonts w:cs="Times New Roman"/>
        </w:rPr>
      </w:pPr>
    </w:p>
    <w:p w14:paraId="51807C2E" w14:textId="34B9FD53" w:rsidR="005E26EF" w:rsidRPr="005A3AEC" w:rsidRDefault="005E26EF" w:rsidP="00012B06">
      <w:pPr>
        <w:jc w:val="both"/>
        <w:rPr>
          <w:rFonts w:cs="Times New Roman"/>
        </w:rPr>
      </w:pPr>
      <w:r w:rsidRPr="005A3AEC">
        <w:rPr>
          <w:rFonts w:cs="Times New Roman"/>
        </w:rPr>
        <w:t xml:space="preserve">Eelnõu ei ole seotud Euroopa Liidu õiguse rakendamisega. </w:t>
      </w:r>
    </w:p>
    <w:p w14:paraId="2A0EBE44" w14:textId="12A600BC" w:rsidR="005E26EF" w:rsidRPr="005A3AEC" w:rsidRDefault="005E26EF" w:rsidP="00012B06">
      <w:pPr>
        <w:jc w:val="both"/>
        <w:rPr>
          <w:rFonts w:cs="Times New Roman"/>
        </w:rPr>
      </w:pPr>
    </w:p>
    <w:p w14:paraId="0576F176" w14:textId="2EFAF71B" w:rsidR="005E26EF" w:rsidRPr="005A3AEC" w:rsidRDefault="005E26EF" w:rsidP="00012B06">
      <w:pPr>
        <w:jc w:val="both"/>
        <w:rPr>
          <w:rFonts w:cs="Times New Roman"/>
        </w:rPr>
      </w:pPr>
      <w:r w:rsidRPr="005A3AEC">
        <w:rPr>
          <w:rFonts w:cs="Times New Roman"/>
        </w:rPr>
        <w:t>Eelnõuga muudetakse</w:t>
      </w:r>
      <w:r w:rsidR="009A178F" w:rsidRPr="005A3AEC">
        <w:rPr>
          <w:rFonts w:cs="Times New Roman"/>
        </w:rPr>
        <w:t xml:space="preserve"> ka</w:t>
      </w:r>
      <w:r w:rsidRPr="005A3AEC">
        <w:rPr>
          <w:rFonts w:cs="Times New Roman"/>
        </w:rPr>
        <w:t xml:space="preserve"> kohalike maksude seadust ja maksukorralduse seadust. </w:t>
      </w:r>
    </w:p>
    <w:p w14:paraId="3FCC8F01" w14:textId="259702B7" w:rsidR="005E26EF" w:rsidRPr="005A3AEC" w:rsidRDefault="005E26EF" w:rsidP="00012B06">
      <w:pPr>
        <w:jc w:val="both"/>
        <w:rPr>
          <w:rFonts w:cs="Times New Roman"/>
        </w:rPr>
      </w:pPr>
    </w:p>
    <w:p w14:paraId="2D4FE8CB" w14:textId="068C65AF" w:rsidR="005E26EF" w:rsidRPr="005A3AEC" w:rsidRDefault="005E26EF" w:rsidP="00012B06">
      <w:pPr>
        <w:jc w:val="both"/>
        <w:rPr>
          <w:rFonts w:cs="Times New Roman"/>
        </w:rPr>
      </w:pPr>
      <w:r w:rsidRPr="005A3AEC">
        <w:rPr>
          <w:rFonts w:cs="Times New Roman"/>
        </w:rPr>
        <w:lastRenderedPageBreak/>
        <w:t xml:space="preserve">Eelnõu vastuvõtmiseks on vajalik Riigikogu </w:t>
      </w:r>
      <w:r w:rsidR="0010601E" w:rsidRPr="005A3AEC">
        <w:rPr>
          <w:rFonts w:cs="Times New Roman"/>
        </w:rPr>
        <w:t>poolthäälte enamus</w:t>
      </w:r>
      <w:r w:rsidRPr="005A3AEC">
        <w:rPr>
          <w:rFonts w:cs="Times New Roman"/>
        </w:rPr>
        <w:t>.</w:t>
      </w:r>
    </w:p>
    <w:p w14:paraId="4875E89B" w14:textId="77777777" w:rsidR="00875C51" w:rsidRPr="005A3AEC" w:rsidRDefault="00875C51" w:rsidP="00012B06">
      <w:pPr>
        <w:jc w:val="both"/>
        <w:rPr>
          <w:rFonts w:cs="Times New Roman"/>
        </w:rPr>
      </w:pPr>
    </w:p>
    <w:p w14:paraId="6E69515B" w14:textId="77777777" w:rsidR="00B11254" w:rsidRPr="005A3AEC" w:rsidRDefault="00B11254" w:rsidP="00012B06">
      <w:pPr>
        <w:jc w:val="both"/>
        <w:rPr>
          <w:rFonts w:cs="Times New Roman"/>
          <w:b/>
        </w:rPr>
      </w:pPr>
      <w:r w:rsidRPr="005A3AEC">
        <w:rPr>
          <w:rFonts w:cs="Times New Roman"/>
          <w:b/>
        </w:rPr>
        <w:t>2. Seaduse eesmärk</w:t>
      </w:r>
    </w:p>
    <w:p w14:paraId="54D6EB18" w14:textId="77777777" w:rsidR="009A178F" w:rsidRPr="005A3AEC" w:rsidRDefault="009A178F" w:rsidP="009A178F">
      <w:pPr>
        <w:jc w:val="both"/>
        <w:rPr>
          <w:rFonts w:cs="Times New Roman"/>
        </w:rPr>
      </w:pPr>
    </w:p>
    <w:p w14:paraId="5D86E6E1" w14:textId="1B7D7A79" w:rsidR="009A178F" w:rsidRPr="005A3AEC" w:rsidRDefault="009A178F" w:rsidP="009A178F">
      <w:pPr>
        <w:jc w:val="both"/>
        <w:rPr>
          <w:rFonts w:cs="Times New Roman"/>
        </w:rPr>
      </w:pPr>
      <w:r w:rsidRPr="005A3AEC">
        <w:rPr>
          <w:rFonts w:cs="Times New Roman"/>
        </w:rPr>
        <w:t xml:space="preserve">Eelnõu </w:t>
      </w:r>
      <w:r w:rsidR="0010601E" w:rsidRPr="005A3AEC">
        <w:rPr>
          <w:rFonts w:cs="Times New Roman"/>
        </w:rPr>
        <w:t xml:space="preserve">koostamisele eelnes </w:t>
      </w:r>
      <w:r w:rsidRPr="005A3AEC">
        <w:rPr>
          <w:rFonts w:cs="Times New Roman"/>
        </w:rPr>
        <w:t>väljatöötamiskavatsus</w:t>
      </w:r>
      <w:r w:rsidR="0010601E" w:rsidRPr="005A3AEC">
        <w:rPr>
          <w:rFonts w:cs="Times New Roman"/>
        </w:rPr>
        <w:t>e koostamine</w:t>
      </w:r>
      <w:r w:rsidRPr="005A3AEC">
        <w:rPr>
          <w:rFonts w:cs="Times New Roman"/>
        </w:rPr>
        <w:t>.</w:t>
      </w:r>
    </w:p>
    <w:p w14:paraId="59630219" w14:textId="77777777" w:rsidR="00B11254" w:rsidRPr="005A3AEC" w:rsidRDefault="00B11254" w:rsidP="00012B06">
      <w:pPr>
        <w:jc w:val="both"/>
        <w:rPr>
          <w:rFonts w:cs="Times New Roman"/>
        </w:rPr>
      </w:pPr>
    </w:p>
    <w:p w14:paraId="2B74FF73" w14:textId="6D437037" w:rsidR="008A5ABA" w:rsidRPr="005A3AEC" w:rsidRDefault="008A5ABA" w:rsidP="00012B06">
      <w:pPr>
        <w:jc w:val="both"/>
        <w:rPr>
          <w:rFonts w:cs="Times New Roman"/>
        </w:rPr>
      </w:pPr>
      <w:commentRangeStart w:id="1"/>
      <w:r w:rsidRPr="005A3AEC">
        <w:rPr>
          <w:rFonts w:cs="Times New Roman"/>
        </w:rPr>
        <w:t xml:space="preserve">Mootorsõidukimaksu </w:t>
      </w:r>
      <w:r w:rsidR="0010601E" w:rsidRPr="005A3AEC">
        <w:rPr>
          <w:rFonts w:cs="Times New Roman"/>
        </w:rPr>
        <w:t xml:space="preserve">seaduse </w:t>
      </w:r>
      <w:r w:rsidRPr="005A3AEC">
        <w:rPr>
          <w:rFonts w:cs="Times New Roman"/>
        </w:rPr>
        <w:t xml:space="preserve">eesmärk on kehtestada Eestis sõidukitele suunatud keskkonnamaks. </w:t>
      </w:r>
      <w:commentRangeEnd w:id="1"/>
      <w:r w:rsidR="00950951">
        <w:rPr>
          <w:rStyle w:val="Kommentaariviide"/>
          <w:rFonts w:asciiTheme="minorHAnsi" w:eastAsia="Times New Roman" w:hAnsiTheme="minorHAnsi" w:cs="Times New Roman"/>
        </w:rPr>
        <w:commentReference w:id="1"/>
      </w:r>
      <w:r w:rsidRPr="005A3AEC">
        <w:rPr>
          <w:rFonts w:cs="Times New Roman"/>
        </w:rPr>
        <w:t>Sõidukite kasutamisega kaasneb oluline negatiivne välismõju (tootmissaaste, heitmed, ajakulu, ummikud, õnnetused jm). Seetõttu on maksustamise aluste väljatöötamisel seatud eesmärgiks kasutada sõidukite neid omadusi, mis väljendavad nende mõju keskkonnale – CO</w:t>
      </w:r>
      <w:r w:rsidRPr="005A3AEC">
        <w:rPr>
          <w:rFonts w:cs="Times New Roman"/>
          <w:vertAlign w:val="subscript"/>
        </w:rPr>
        <w:t>2</w:t>
      </w:r>
      <w:r w:rsidRPr="005A3AEC">
        <w:rPr>
          <w:rFonts w:cs="Times New Roman"/>
        </w:rPr>
        <w:t xml:space="preserve"> eriheide</w:t>
      </w:r>
      <w:r w:rsidR="00EB4BCD" w:rsidRPr="005A3AEC">
        <w:rPr>
          <w:rFonts w:cs="Times New Roman"/>
        </w:rPr>
        <w:t xml:space="preserve"> ja </w:t>
      </w:r>
      <w:r w:rsidRPr="005A3AEC">
        <w:rPr>
          <w:rFonts w:cs="Times New Roman"/>
        </w:rPr>
        <w:t>mass.</w:t>
      </w:r>
    </w:p>
    <w:p w14:paraId="4278ACDA" w14:textId="77777777" w:rsidR="008A5ABA" w:rsidRPr="005A3AEC" w:rsidRDefault="008A5ABA" w:rsidP="00012B06">
      <w:pPr>
        <w:jc w:val="both"/>
        <w:rPr>
          <w:rFonts w:cs="Times New Roman"/>
        </w:rPr>
      </w:pPr>
    </w:p>
    <w:p w14:paraId="2A8C0B60" w14:textId="3A314EDD" w:rsidR="008A5ABA" w:rsidRPr="005A3AEC" w:rsidRDefault="008A5ABA" w:rsidP="00012B06">
      <w:pPr>
        <w:jc w:val="both"/>
        <w:rPr>
          <w:rFonts w:cs="Times New Roman"/>
        </w:rPr>
      </w:pPr>
      <w:r w:rsidRPr="005A3AEC">
        <w:rPr>
          <w:rFonts w:cs="Times New Roman"/>
          <w:bCs/>
        </w:rPr>
        <w:t>Mootorsõiduki</w:t>
      </w:r>
      <w:r w:rsidR="0010601E" w:rsidRPr="005A3AEC">
        <w:rPr>
          <w:rFonts w:cs="Times New Roman"/>
          <w:bCs/>
        </w:rPr>
        <w:t xml:space="preserve"> </w:t>
      </w:r>
      <w:r w:rsidR="008F4864" w:rsidRPr="005A3AEC">
        <w:rPr>
          <w:rFonts w:cs="Times New Roman"/>
        </w:rPr>
        <w:t>mootorsõiduki</w:t>
      </w:r>
      <w:r w:rsidR="0010601E" w:rsidRPr="005A3AEC">
        <w:rPr>
          <w:rFonts w:cs="Times New Roman"/>
          <w:bCs/>
        </w:rPr>
        <w:t>maks ja registreerimistasu</w:t>
      </w:r>
      <w:r w:rsidRPr="005A3AEC">
        <w:rPr>
          <w:rFonts w:cs="Times New Roman"/>
          <w:bCs/>
        </w:rPr>
        <w:t xml:space="preserve"> on </w:t>
      </w:r>
      <w:bookmarkStart w:id="2" w:name="_Hlk147603105"/>
      <w:r w:rsidRPr="005A3AEC">
        <w:rPr>
          <w:rFonts w:cs="Times New Roman"/>
          <w:bCs/>
        </w:rPr>
        <w:t xml:space="preserve">suunatud Eesti sihile </w:t>
      </w:r>
      <w:r w:rsidRPr="005A3AEC">
        <w:rPr>
          <w:rFonts w:cs="Times New Roman"/>
        </w:rPr>
        <w:t>vähendada transpordivaldkonnas juba lähiaastail fossiilenergiakasutust ja heitkoguseid, panustades seeläbi nii rahvatervisele kui elukeskkonnale avalduva negatiivse mõju vähendamisse.</w:t>
      </w:r>
      <w:bookmarkEnd w:id="2"/>
      <w:r w:rsidRPr="005A3AEC">
        <w:rPr>
          <w:rFonts w:cs="Times New Roman"/>
        </w:rPr>
        <w:t xml:space="preserve"> Eesti autopark on CO</w:t>
      </w:r>
      <w:r w:rsidRPr="005A3AEC">
        <w:rPr>
          <w:rFonts w:cs="Times New Roman"/>
          <w:vertAlign w:val="subscript"/>
        </w:rPr>
        <w:t>2</w:t>
      </w:r>
      <w:r w:rsidRPr="005A3AEC">
        <w:rPr>
          <w:rFonts w:cs="Times New Roman"/>
        </w:rPr>
        <w:t xml:space="preserve"> heite järgi peaaegu Euroopa kõige</w:t>
      </w:r>
      <w:r w:rsidR="00EB4BCD" w:rsidRPr="005A3AEC">
        <w:rPr>
          <w:rFonts w:cs="Times New Roman"/>
        </w:rPr>
        <w:t xml:space="preserve"> vanem</w:t>
      </w:r>
      <w:commentRangeStart w:id="3"/>
      <w:r w:rsidR="00EB4BCD" w:rsidRPr="005A3AEC">
        <w:rPr>
          <w:rStyle w:val="Allmrkuseviide"/>
        </w:rPr>
        <w:footnoteReference w:id="2"/>
      </w:r>
      <w:r w:rsidR="00EB4BCD" w:rsidRPr="005A3AEC">
        <w:rPr>
          <w:rFonts w:cs="Times New Roman"/>
        </w:rPr>
        <w:t xml:space="preserve"> </w:t>
      </w:r>
      <w:commentRangeEnd w:id="3"/>
      <w:r w:rsidR="003E7D19">
        <w:rPr>
          <w:rStyle w:val="Kommentaariviide"/>
          <w:rFonts w:asciiTheme="minorHAnsi" w:eastAsia="Times New Roman" w:hAnsiTheme="minorHAnsi" w:cs="Times New Roman"/>
        </w:rPr>
        <w:commentReference w:id="3"/>
      </w:r>
      <w:r w:rsidR="00EB4BCD" w:rsidRPr="005A3AEC">
        <w:rPr>
          <w:rFonts w:cs="Times New Roman"/>
        </w:rPr>
        <w:t>ja</w:t>
      </w:r>
      <w:r w:rsidRPr="005A3AEC">
        <w:rPr>
          <w:rFonts w:cs="Times New Roman"/>
        </w:rPr>
        <w:t xml:space="preserve"> saastavam</w:t>
      </w:r>
      <w:commentRangeStart w:id="4"/>
      <w:r w:rsidR="00EB4BCD" w:rsidRPr="005A3AEC">
        <w:rPr>
          <w:rStyle w:val="Allmrkuseviide"/>
        </w:rPr>
        <w:footnoteReference w:id="3"/>
      </w:r>
      <w:commentRangeEnd w:id="4"/>
      <w:r w:rsidR="003E7D19">
        <w:rPr>
          <w:rStyle w:val="Kommentaariviide"/>
          <w:rFonts w:asciiTheme="minorHAnsi" w:eastAsia="Times New Roman" w:hAnsiTheme="minorHAnsi" w:cs="Times New Roman"/>
        </w:rPr>
        <w:commentReference w:id="4"/>
      </w:r>
      <w:r w:rsidRPr="005A3AEC">
        <w:rPr>
          <w:rFonts w:cs="Times New Roman"/>
        </w:rPr>
        <w:t xml:space="preserve">. Samas ei ole eesmärgiks vanema autopargi kasutusest väljasurumine, kuna keskkonnale ja majandusele </w:t>
      </w:r>
      <w:r w:rsidR="0010601E" w:rsidRPr="005A3AEC">
        <w:rPr>
          <w:rFonts w:cs="Times New Roman"/>
        </w:rPr>
        <w:t xml:space="preserve">on </w:t>
      </w:r>
      <w:r w:rsidRPr="005A3AEC">
        <w:rPr>
          <w:rFonts w:cs="Times New Roman"/>
        </w:rPr>
        <w:t xml:space="preserve">tervikuna kasulikum, kui iga toodetud sõiduk kasutatakse kuni oma kasuliku eluea lõpuni. Lisaks eelnevale on eesmärk inimeste autoostuvalikute ergutamine keskkonda vähem koormavate sõidukite suunas ning autost loobumise otsuste toetamiseks. </w:t>
      </w:r>
    </w:p>
    <w:p w14:paraId="599D3618" w14:textId="77777777" w:rsidR="008A5ABA" w:rsidRPr="005A3AEC" w:rsidRDefault="008A5ABA" w:rsidP="00012B06">
      <w:pPr>
        <w:jc w:val="both"/>
        <w:rPr>
          <w:rFonts w:cs="Times New Roman"/>
        </w:rPr>
      </w:pPr>
    </w:p>
    <w:p w14:paraId="7F3116D9" w14:textId="41FB6F19" w:rsidR="008A5ABA" w:rsidRPr="005A3AEC" w:rsidRDefault="008A5ABA" w:rsidP="00012B06">
      <w:pPr>
        <w:jc w:val="both"/>
        <w:rPr>
          <w:rFonts w:cs="Times New Roman"/>
        </w:rPr>
      </w:pPr>
      <w:r w:rsidRPr="005A3AEC">
        <w:rPr>
          <w:rFonts w:cs="Times New Roman"/>
        </w:rPr>
        <w:t xml:space="preserve">Mootorsõidukimaks on oma iseloomult omandi- mitte tarbimismaks. </w:t>
      </w:r>
      <w:r w:rsidR="008F4864" w:rsidRPr="005A3AEC">
        <w:rPr>
          <w:rFonts w:cs="Times New Roman"/>
        </w:rPr>
        <w:t>Mootorsõiduki</w:t>
      </w:r>
      <w:r w:rsidRPr="005A3AEC">
        <w:rPr>
          <w:rFonts w:cs="Times New Roman"/>
        </w:rPr>
        <w:t xml:space="preserve">maksu maksavad kõik isikud, kes </w:t>
      </w:r>
      <w:r w:rsidR="00F7398C" w:rsidRPr="005A3AEC">
        <w:rPr>
          <w:rFonts w:cs="Times New Roman"/>
        </w:rPr>
        <w:t>l</w:t>
      </w:r>
      <w:r w:rsidRPr="005A3AEC">
        <w:rPr>
          <w:rFonts w:cs="Times New Roman"/>
        </w:rPr>
        <w:t xml:space="preserve">iiklusregistri andmete kohaselt on mootorsõiduki (vastavalt maksuobjektide määratlusele) omanikud või vastutavad kasutajad. </w:t>
      </w:r>
      <w:r w:rsidR="0010601E" w:rsidRPr="005A3AEC">
        <w:rPr>
          <w:rFonts w:cs="Times New Roman"/>
        </w:rPr>
        <w:t xml:space="preserve">Lisaks sätestatakse </w:t>
      </w:r>
      <w:r w:rsidRPr="005A3AEC">
        <w:rPr>
          <w:rFonts w:cs="Times New Roman"/>
        </w:rPr>
        <w:t xml:space="preserve">ka </w:t>
      </w:r>
      <w:commentRangeStart w:id="5"/>
      <w:r w:rsidRPr="005A3AEC">
        <w:rPr>
          <w:rFonts w:cs="Times New Roman"/>
        </w:rPr>
        <w:t xml:space="preserve">sõiduki soetusel makstav komponent </w:t>
      </w:r>
      <w:commentRangeEnd w:id="5"/>
      <w:r w:rsidR="003421B3">
        <w:rPr>
          <w:rStyle w:val="Kommentaariviide"/>
          <w:rFonts w:asciiTheme="minorHAnsi" w:eastAsia="Times New Roman" w:hAnsiTheme="minorHAnsi" w:cs="Times New Roman"/>
        </w:rPr>
        <w:commentReference w:id="5"/>
      </w:r>
      <w:r w:rsidRPr="005A3AEC">
        <w:rPr>
          <w:rFonts w:cs="Times New Roman"/>
        </w:rPr>
        <w:t>ehk mootorsõiduki registreerimis</w:t>
      </w:r>
      <w:r w:rsidR="00523BC3" w:rsidRPr="005A3AEC">
        <w:rPr>
          <w:rFonts w:cs="Times New Roman"/>
        </w:rPr>
        <w:t>tasu</w:t>
      </w:r>
      <w:r w:rsidR="00F7398C" w:rsidRPr="005A3AEC">
        <w:rPr>
          <w:rFonts w:cs="Times New Roman"/>
        </w:rPr>
        <w:t>.</w:t>
      </w:r>
    </w:p>
    <w:p w14:paraId="194684C3" w14:textId="77777777" w:rsidR="008A5ABA" w:rsidRPr="005A3AEC" w:rsidRDefault="008A5ABA" w:rsidP="00012B06">
      <w:pPr>
        <w:jc w:val="both"/>
        <w:rPr>
          <w:rFonts w:cs="Times New Roman"/>
        </w:rPr>
      </w:pPr>
    </w:p>
    <w:p w14:paraId="415FDF1E" w14:textId="0A2E51A4" w:rsidR="008A5ABA" w:rsidRPr="005A3AEC" w:rsidRDefault="008A5ABA" w:rsidP="00012B06">
      <w:pPr>
        <w:jc w:val="both"/>
        <w:rPr>
          <w:rFonts w:cs="Times New Roman"/>
        </w:rPr>
      </w:pPr>
      <w:r w:rsidRPr="005A3AEC">
        <w:rPr>
          <w:rFonts w:cs="Times New Roman"/>
        </w:rPr>
        <w:t>Sarnaselt kõi</w:t>
      </w:r>
      <w:r w:rsidR="0010601E" w:rsidRPr="005A3AEC">
        <w:rPr>
          <w:rFonts w:cs="Times New Roman"/>
        </w:rPr>
        <w:t>kide</w:t>
      </w:r>
      <w:r w:rsidRPr="005A3AEC">
        <w:rPr>
          <w:rFonts w:cs="Times New Roman"/>
        </w:rPr>
        <w:t xml:space="preserve"> maksudega on sõidukite maksustamisel </w:t>
      </w:r>
      <w:r w:rsidR="0010601E" w:rsidRPr="005A3AEC">
        <w:rPr>
          <w:rFonts w:cs="Times New Roman"/>
        </w:rPr>
        <w:t xml:space="preserve">lisaks vähem saastavamate mootorsõidukite kasutamisele suunamisele </w:t>
      </w:r>
      <w:r w:rsidRPr="005A3AEC">
        <w:rPr>
          <w:rFonts w:cs="Times New Roman"/>
        </w:rPr>
        <w:t>ka maksutulu kogumise eesmärk riigi erinevate kulutuste finantseerimiseks.</w:t>
      </w:r>
    </w:p>
    <w:p w14:paraId="15FF572B" w14:textId="77777777" w:rsidR="008A5ABA" w:rsidRPr="005A3AEC" w:rsidRDefault="008A5ABA" w:rsidP="00012B06">
      <w:pPr>
        <w:jc w:val="both"/>
        <w:rPr>
          <w:rFonts w:cs="Times New Roman"/>
        </w:rPr>
      </w:pPr>
    </w:p>
    <w:p w14:paraId="469FB518" w14:textId="7A5BE691" w:rsidR="00E26391" w:rsidRPr="005A3AEC" w:rsidRDefault="008A5ABA" w:rsidP="00E26391">
      <w:pPr>
        <w:jc w:val="both"/>
        <w:rPr>
          <w:rFonts w:cs="Times New Roman"/>
        </w:rPr>
      </w:pPr>
      <w:r w:rsidRPr="005A3AEC">
        <w:rPr>
          <w:rFonts w:cs="Times New Roman"/>
        </w:rPr>
        <w:t>Väljatöötamiskavatsuse koostamise eel püstitati järgmised põhimõtted, millele mootorsõidukimaks vastama peaks</w:t>
      </w:r>
      <w:r w:rsidR="00E26391" w:rsidRPr="005A3AEC">
        <w:rPr>
          <w:rFonts w:cs="Times New Roman"/>
        </w:rPr>
        <w:t>:</w:t>
      </w:r>
    </w:p>
    <w:p w14:paraId="77F338F3" w14:textId="76511C27" w:rsidR="00E26391" w:rsidRPr="005A3AEC" w:rsidRDefault="00E26391" w:rsidP="00E26391">
      <w:pPr>
        <w:pStyle w:val="Loendilik"/>
        <w:numPr>
          <w:ilvl w:val="0"/>
          <w:numId w:val="1"/>
        </w:numPr>
        <w:spacing w:line="240" w:lineRule="auto"/>
        <w:jc w:val="both"/>
        <w:rPr>
          <w:rFonts w:ascii="Times New Roman" w:hAnsi="Times New Roman"/>
          <w:sz w:val="24"/>
          <w:szCs w:val="24"/>
        </w:rPr>
      </w:pPr>
      <w:r w:rsidRPr="005A3AEC">
        <w:rPr>
          <w:rFonts w:ascii="Times New Roman" w:hAnsi="Times New Roman"/>
          <w:b/>
          <w:bCs/>
          <w:sz w:val="24"/>
          <w:szCs w:val="24"/>
        </w:rPr>
        <w:t>maksevõimet arvestav</w:t>
      </w:r>
      <w:r w:rsidRPr="005A3AEC">
        <w:rPr>
          <w:rFonts w:ascii="Times New Roman" w:hAnsi="Times New Roman"/>
          <w:sz w:val="24"/>
          <w:szCs w:val="24"/>
        </w:rPr>
        <w:t xml:space="preserve"> – maksustamise oluline põhimõte on maksevõime ehk maksukoormuse jaotus peab olema õiglane; ka mootorsõidukimaks ei tohi olla liialt regressiivne, nii et odavama (vanema) sõiduki omanikud maksaksid oma sissetuleku suhtes oluliselt rohkem maksu kui kallima sõiduki omanikud</w:t>
      </w:r>
      <w:r w:rsidR="00523BC3" w:rsidRPr="005A3AEC">
        <w:rPr>
          <w:rFonts w:ascii="Times New Roman" w:hAnsi="Times New Roman"/>
          <w:sz w:val="24"/>
          <w:szCs w:val="24"/>
        </w:rPr>
        <w:t>;</w:t>
      </w:r>
    </w:p>
    <w:p w14:paraId="48DCBD4F" w14:textId="398F394A" w:rsidR="00E26391" w:rsidRPr="005A3AEC" w:rsidRDefault="00E26391" w:rsidP="00E26391">
      <w:pPr>
        <w:pStyle w:val="Loendilik"/>
        <w:numPr>
          <w:ilvl w:val="0"/>
          <w:numId w:val="1"/>
        </w:numPr>
        <w:spacing w:line="240" w:lineRule="auto"/>
        <w:jc w:val="both"/>
        <w:rPr>
          <w:rFonts w:ascii="Times New Roman" w:hAnsi="Times New Roman"/>
          <w:sz w:val="24"/>
          <w:szCs w:val="24"/>
        </w:rPr>
      </w:pPr>
      <w:r w:rsidRPr="005A3AEC">
        <w:rPr>
          <w:rFonts w:ascii="Times New Roman" w:hAnsi="Times New Roman"/>
          <w:b/>
          <w:sz w:val="24"/>
          <w:szCs w:val="24"/>
        </w:rPr>
        <w:t>automatiseeritud</w:t>
      </w:r>
      <w:r w:rsidRPr="005A3AEC">
        <w:rPr>
          <w:rFonts w:ascii="Times New Roman" w:hAnsi="Times New Roman"/>
          <w:sz w:val="24"/>
          <w:szCs w:val="24"/>
        </w:rPr>
        <w:t xml:space="preserve"> – maksuarvutus tugineb </w:t>
      </w:r>
      <w:r w:rsidR="00523BC3" w:rsidRPr="005A3AEC">
        <w:rPr>
          <w:rFonts w:ascii="Times New Roman" w:hAnsi="Times New Roman"/>
          <w:sz w:val="24"/>
          <w:szCs w:val="24"/>
        </w:rPr>
        <w:t>l</w:t>
      </w:r>
      <w:r w:rsidRPr="005A3AEC">
        <w:rPr>
          <w:rFonts w:ascii="Times New Roman" w:hAnsi="Times New Roman"/>
          <w:sz w:val="24"/>
          <w:szCs w:val="24"/>
        </w:rPr>
        <w:t xml:space="preserve">iiklusregistri andmetele </w:t>
      </w:r>
      <w:r w:rsidR="00523BC3" w:rsidRPr="005A3AEC">
        <w:rPr>
          <w:rFonts w:ascii="Times New Roman" w:hAnsi="Times New Roman"/>
          <w:sz w:val="24"/>
          <w:szCs w:val="24"/>
        </w:rPr>
        <w:t>ning</w:t>
      </w:r>
      <w:r w:rsidRPr="005A3AEC">
        <w:rPr>
          <w:rFonts w:ascii="Times New Roman" w:hAnsi="Times New Roman"/>
          <w:sz w:val="24"/>
          <w:szCs w:val="24"/>
        </w:rPr>
        <w:t xml:space="preserve"> MTA</w:t>
      </w:r>
      <w:r w:rsidR="00523BC3" w:rsidRPr="005A3AEC">
        <w:rPr>
          <w:rFonts w:ascii="Times New Roman" w:hAnsi="Times New Roman"/>
          <w:sz w:val="24"/>
          <w:szCs w:val="24"/>
        </w:rPr>
        <w:t xml:space="preserve"> ja </w:t>
      </w:r>
      <w:proofErr w:type="spellStart"/>
      <w:r w:rsidR="00523BC3" w:rsidRPr="005A3AEC">
        <w:rPr>
          <w:rFonts w:ascii="Times New Roman" w:hAnsi="Times New Roman"/>
          <w:sz w:val="24"/>
          <w:szCs w:val="24"/>
        </w:rPr>
        <w:t>TRAMi</w:t>
      </w:r>
      <w:proofErr w:type="spellEnd"/>
      <w:r w:rsidRPr="005A3AEC">
        <w:rPr>
          <w:rFonts w:ascii="Times New Roman" w:hAnsi="Times New Roman"/>
          <w:sz w:val="24"/>
          <w:szCs w:val="24"/>
        </w:rPr>
        <w:t xml:space="preserve"> maksude kogumise platvormile;</w:t>
      </w:r>
    </w:p>
    <w:p w14:paraId="5757636D" w14:textId="77777777" w:rsidR="00E26391" w:rsidRPr="005A3AEC" w:rsidRDefault="00E26391" w:rsidP="00E26391">
      <w:pPr>
        <w:pStyle w:val="Loendilik"/>
        <w:numPr>
          <w:ilvl w:val="0"/>
          <w:numId w:val="1"/>
        </w:numPr>
        <w:spacing w:line="240" w:lineRule="auto"/>
        <w:jc w:val="both"/>
        <w:rPr>
          <w:rFonts w:ascii="Times New Roman" w:hAnsi="Times New Roman"/>
          <w:sz w:val="24"/>
          <w:szCs w:val="24"/>
        </w:rPr>
      </w:pPr>
      <w:r w:rsidRPr="005A3AEC">
        <w:rPr>
          <w:rFonts w:ascii="Times New Roman" w:hAnsi="Times New Roman"/>
          <w:b/>
          <w:sz w:val="24"/>
          <w:szCs w:val="24"/>
        </w:rPr>
        <w:t>mitte manipuleeritav</w:t>
      </w:r>
      <w:r w:rsidRPr="005A3AEC">
        <w:rPr>
          <w:rFonts w:ascii="Times New Roman" w:hAnsi="Times New Roman"/>
          <w:sz w:val="24"/>
          <w:szCs w:val="24"/>
        </w:rPr>
        <w:t xml:space="preserve"> – ei sõltu omaniku staatusest või elu- ega asukohast;</w:t>
      </w:r>
    </w:p>
    <w:p w14:paraId="4E8E43BC" w14:textId="77777777" w:rsidR="00E26391" w:rsidRPr="005A3AEC" w:rsidRDefault="00E26391" w:rsidP="00E26391">
      <w:pPr>
        <w:pStyle w:val="Loendilik"/>
        <w:numPr>
          <w:ilvl w:val="0"/>
          <w:numId w:val="1"/>
        </w:numPr>
        <w:spacing w:line="240" w:lineRule="auto"/>
        <w:jc w:val="both"/>
        <w:rPr>
          <w:rFonts w:ascii="Times New Roman" w:hAnsi="Times New Roman"/>
          <w:sz w:val="24"/>
          <w:szCs w:val="24"/>
        </w:rPr>
      </w:pPr>
      <w:r w:rsidRPr="005A3AEC">
        <w:rPr>
          <w:rFonts w:ascii="Times New Roman" w:hAnsi="Times New Roman"/>
          <w:b/>
          <w:sz w:val="24"/>
          <w:szCs w:val="24"/>
        </w:rPr>
        <w:t>lihtne</w:t>
      </w:r>
      <w:r w:rsidRPr="005A3AEC">
        <w:rPr>
          <w:rFonts w:ascii="Times New Roman" w:hAnsi="Times New Roman"/>
          <w:sz w:val="24"/>
          <w:szCs w:val="24"/>
        </w:rPr>
        <w:t xml:space="preserve"> – nii väheste erisustega kui võimalik ning arusaadava valemi alusel arvutatav maksukohustus;</w:t>
      </w:r>
    </w:p>
    <w:p w14:paraId="42C955CB" w14:textId="256DF336" w:rsidR="00E26391" w:rsidRPr="005A3AEC" w:rsidRDefault="00E26391" w:rsidP="00E26391">
      <w:pPr>
        <w:pStyle w:val="Loendilik"/>
        <w:numPr>
          <w:ilvl w:val="0"/>
          <w:numId w:val="1"/>
        </w:numPr>
        <w:spacing w:line="240" w:lineRule="auto"/>
        <w:jc w:val="both"/>
        <w:rPr>
          <w:rFonts w:ascii="Times New Roman" w:hAnsi="Times New Roman"/>
          <w:sz w:val="24"/>
          <w:szCs w:val="24"/>
        </w:rPr>
      </w:pPr>
      <w:r w:rsidRPr="005A3AEC">
        <w:rPr>
          <w:rFonts w:ascii="Times New Roman" w:hAnsi="Times New Roman"/>
          <w:b/>
          <w:sz w:val="24"/>
          <w:szCs w:val="24"/>
        </w:rPr>
        <w:t>laia baasiga</w:t>
      </w:r>
      <w:r w:rsidRPr="005A3AEC">
        <w:rPr>
          <w:rFonts w:ascii="Times New Roman" w:hAnsi="Times New Roman"/>
          <w:sz w:val="24"/>
          <w:szCs w:val="24"/>
        </w:rPr>
        <w:t xml:space="preserve"> – maksustame kõiki </w:t>
      </w:r>
      <w:r w:rsidR="0015017D" w:rsidRPr="005A3AEC">
        <w:rPr>
          <w:rFonts w:ascii="Times New Roman" w:hAnsi="Times New Roman"/>
          <w:sz w:val="24"/>
          <w:szCs w:val="24"/>
        </w:rPr>
        <w:t>sõidukeid</w:t>
      </w:r>
      <w:r w:rsidRPr="005A3AEC">
        <w:rPr>
          <w:rFonts w:ascii="Times New Roman" w:hAnsi="Times New Roman"/>
          <w:sz w:val="24"/>
          <w:szCs w:val="24"/>
        </w:rPr>
        <w:t>, ka elektri</w:t>
      </w:r>
      <w:r w:rsidR="0015017D" w:rsidRPr="005A3AEC">
        <w:rPr>
          <w:rFonts w:ascii="Times New Roman" w:hAnsi="Times New Roman"/>
          <w:sz w:val="24"/>
          <w:szCs w:val="24"/>
        </w:rPr>
        <w:t>mootoriga</w:t>
      </w:r>
      <w:r w:rsidRPr="005A3AEC">
        <w:rPr>
          <w:rFonts w:ascii="Times New Roman" w:hAnsi="Times New Roman"/>
          <w:sz w:val="24"/>
          <w:szCs w:val="24"/>
        </w:rPr>
        <w:t>;</w:t>
      </w:r>
    </w:p>
    <w:p w14:paraId="40ED2610" w14:textId="77777777" w:rsidR="00E26391" w:rsidRPr="005A3AEC" w:rsidRDefault="00E26391" w:rsidP="00E26391">
      <w:pPr>
        <w:pStyle w:val="Loendilik"/>
        <w:numPr>
          <w:ilvl w:val="0"/>
          <w:numId w:val="1"/>
        </w:numPr>
        <w:spacing w:line="240" w:lineRule="auto"/>
        <w:jc w:val="both"/>
        <w:rPr>
          <w:rFonts w:ascii="Times New Roman" w:hAnsi="Times New Roman"/>
          <w:sz w:val="24"/>
          <w:szCs w:val="24"/>
        </w:rPr>
      </w:pPr>
      <w:r w:rsidRPr="005A3AEC">
        <w:rPr>
          <w:rFonts w:ascii="Times New Roman" w:hAnsi="Times New Roman"/>
          <w:b/>
          <w:sz w:val="24"/>
          <w:szCs w:val="24"/>
        </w:rPr>
        <w:t>väikese halduskoormusega</w:t>
      </w:r>
      <w:r w:rsidRPr="005A3AEC">
        <w:rPr>
          <w:rFonts w:ascii="Times New Roman" w:hAnsi="Times New Roman"/>
          <w:sz w:val="24"/>
          <w:szCs w:val="24"/>
        </w:rPr>
        <w:t xml:space="preserve"> – maks on tasutav teiste kohustuste täitmise käigus;</w:t>
      </w:r>
    </w:p>
    <w:p w14:paraId="64D9FB11" w14:textId="77777777" w:rsidR="00E26391" w:rsidRPr="005A3AEC" w:rsidRDefault="00E26391" w:rsidP="00E26391">
      <w:pPr>
        <w:pStyle w:val="Loendilik"/>
        <w:numPr>
          <w:ilvl w:val="0"/>
          <w:numId w:val="1"/>
        </w:numPr>
        <w:spacing w:line="240" w:lineRule="auto"/>
        <w:jc w:val="both"/>
        <w:rPr>
          <w:rFonts w:ascii="Times New Roman" w:hAnsi="Times New Roman"/>
          <w:sz w:val="24"/>
          <w:szCs w:val="24"/>
        </w:rPr>
      </w:pPr>
      <w:r w:rsidRPr="005A3AEC">
        <w:rPr>
          <w:rFonts w:ascii="Times New Roman" w:hAnsi="Times New Roman"/>
          <w:b/>
          <w:sz w:val="24"/>
          <w:szCs w:val="24"/>
        </w:rPr>
        <w:t>raskesti kõrvalehoitav</w:t>
      </w:r>
      <w:r w:rsidRPr="005A3AEC">
        <w:rPr>
          <w:rFonts w:ascii="Times New Roman" w:hAnsi="Times New Roman"/>
          <w:sz w:val="24"/>
          <w:szCs w:val="24"/>
        </w:rPr>
        <w:t xml:space="preserve"> – näiteks kontrollitakse selle õigeks tähtpäevaks tasumist tavapäraste sõidukikontrollide käigus;</w:t>
      </w:r>
    </w:p>
    <w:p w14:paraId="1981B16A" w14:textId="0A06D06F" w:rsidR="00E26391" w:rsidRPr="005A3AEC" w:rsidRDefault="00E26391" w:rsidP="00E26391">
      <w:pPr>
        <w:pStyle w:val="Loendilik"/>
        <w:numPr>
          <w:ilvl w:val="0"/>
          <w:numId w:val="1"/>
        </w:numPr>
        <w:spacing w:line="240" w:lineRule="auto"/>
        <w:jc w:val="both"/>
        <w:rPr>
          <w:rFonts w:ascii="Times New Roman" w:hAnsi="Times New Roman"/>
          <w:sz w:val="24"/>
          <w:szCs w:val="24"/>
        </w:rPr>
      </w:pPr>
      <w:r w:rsidRPr="005A3AEC">
        <w:rPr>
          <w:rFonts w:ascii="Times New Roman" w:hAnsi="Times New Roman"/>
          <w:b/>
          <w:sz w:val="24"/>
          <w:szCs w:val="24"/>
        </w:rPr>
        <w:t>avalik</w:t>
      </w:r>
      <w:r w:rsidRPr="005A3AEC">
        <w:rPr>
          <w:rFonts w:ascii="Times New Roman" w:hAnsi="Times New Roman"/>
          <w:sz w:val="24"/>
          <w:szCs w:val="24"/>
        </w:rPr>
        <w:t xml:space="preserve"> – maksukohustusega sõiduki </w:t>
      </w:r>
      <w:r w:rsidR="008F4864" w:rsidRPr="005A3AEC">
        <w:t>mootorsõiduki</w:t>
      </w:r>
      <w:r w:rsidRPr="005A3AEC">
        <w:rPr>
          <w:rFonts w:ascii="Times New Roman" w:hAnsi="Times New Roman"/>
          <w:sz w:val="24"/>
          <w:szCs w:val="24"/>
        </w:rPr>
        <w:t>maksu suurus on liiklusregistris mootorsõiduki andmete juures näha;</w:t>
      </w:r>
    </w:p>
    <w:p w14:paraId="1F7FFB1D" w14:textId="77777777" w:rsidR="00E26391" w:rsidRPr="005A3AEC" w:rsidRDefault="00E26391" w:rsidP="00E26391">
      <w:pPr>
        <w:pStyle w:val="Loendilik"/>
        <w:numPr>
          <w:ilvl w:val="0"/>
          <w:numId w:val="1"/>
        </w:numPr>
        <w:spacing w:line="240" w:lineRule="auto"/>
        <w:jc w:val="both"/>
        <w:rPr>
          <w:rFonts w:ascii="Times New Roman" w:hAnsi="Times New Roman"/>
          <w:sz w:val="24"/>
          <w:szCs w:val="24"/>
        </w:rPr>
      </w:pPr>
      <w:commentRangeStart w:id="6"/>
      <w:r w:rsidRPr="005A3AEC">
        <w:rPr>
          <w:rFonts w:ascii="Times New Roman" w:hAnsi="Times New Roman"/>
          <w:b/>
          <w:sz w:val="24"/>
          <w:szCs w:val="24"/>
        </w:rPr>
        <w:lastRenderedPageBreak/>
        <w:t>vaesemat elanikkonda arvestav</w:t>
      </w:r>
      <w:r w:rsidRPr="005A3AEC">
        <w:rPr>
          <w:rFonts w:ascii="Times New Roman" w:hAnsi="Times New Roman"/>
          <w:sz w:val="24"/>
          <w:szCs w:val="24"/>
        </w:rPr>
        <w:t xml:space="preserve"> – eelduslikult vanemate sõidukite omanikele suurem maksu regressioon;</w:t>
      </w:r>
      <w:commentRangeEnd w:id="6"/>
      <w:r w:rsidR="003421B3">
        <w:rPr>
          <w:rStyle w:val="Kommentaariviide"/>
        </w:rPr>
        <w:commentReference w:id="6"/>
      </w:r>
    </w:p>
    <w:p w14:paraId="0BD14594" w14:textId="77777777" w:rsidR="00E26391" w:rsidRPr="005A3AEC" w:rsidRDefault="00E26391" w:rsidP="00E26391">
      <w:pPr>
        <w:pStyle w:val="Loendilik"/>
        <w:numPr>
          <w:ilvl w:val="0"/>
          <w:numId w:val="1"/>
        </w:numPr>
        <w:spacing w:line="240" w:lineRule="auto"/>
        <w:jc w:val="both"/>
        <w:rPr>
          <w:rFonts w:ascii="Times New Roman" w:hAnsi="Times New Roman"/>
          <w:sz w:val="24"/>
          <w:szCs w:val="24"/>
        </w:rPr>
      </w:pPr>
      <w:r w:rsidRPr="005A3AEC">
        <w:rPr>
          <w:rFonts w:ascii="Times New Roman" w:hAnsi="Times New Roman"/>
          <w:b/>
          <w:sz w:val="24"/>
          <w:szCs w:val="24"/>
        </w:rPr>
        <w:t>saastet</w:t>
      </w:r>
      <w:r w:rsidRPr="005A3AEC">
        <w:rPr>
          <w:rStyle w:val="Allmrkuseviide"/>
          <w:rFonts w:ascii="Times New Roman" w:hAnsi="Times New Roman"/>
          <w:b/>
          <w:sz w:val="24"/>
          <w:szCs w:val="24"/>
        </w:rPr>
        <w:footnoteReference w:id="4"/>
      </w:r>
      <w:r w:rsidRPr="005A3AEC">
        <w:rPr>
          <w:rFonts w:ascii="Times New Roman" w:hAnsi="Times New Roman"/>
          <w:b/>
          <w:sz w:val="24"/>
          <w:szCs w:val="24"/>
        </w:rPr>
        <w:t xml:space="preserve"> vähendav</w:t>
      </w:r>
      <w:r w:rsidRPr="005A3AEC">
        <w:rPr>
          <w:rFonts w:ascii="Times New Roman" w:hAnsi="Times New Roman"/>
          <w:sz w:val="24"/>
          <w:szCs w:val="24"/>
        </w:rPr>
        <w:t xml:space="preserve"> – mootorsõidukimaks disain mõjutab sõidukeid vähem omama ja </w:t>
      </w:r>
      <w:commentRangeStart w:id="7"/>
      <w:r w:rsidRPr="005A3AEC">
        <w:rPr>
          <w:rFonts w:ascii="Times New Roman" w:hAnsi="Times New Roman"/>
          <w:sz w:val="24"/>
          <w:szCs w:val="24"/>
        </w:rPr>
        <w:t>kasutama</w:t>
      </w:r>
      <w:commentRangeEnd w:id="7"/>
      <w:r w:rsidR="003421B3">
        <w:rPr>
          <w:rStyle w:val="Kommentaariviide"/>
        </w:rPr>
        <w:commentReference w:id="7"/>
      </w:r>
      <w:r w:rsidRPr="005A3AEC">
        <w:rPr>
          <w:rFonts w:ascii="Times New Roman" w:hAnsi="Times New Roman"/>
          <w:sz w:val="24"/>
          <w:szCs w:val="24"/>
        </w:rPr>
        <w:t>;</w:t>
      </w:r>
    </w:p>
    <w:p w14:paraId="511FC608" w14:textId="77777777" w:rsidR="00E26391" w:rsidRPr="005A3AEC" w:rsidRDefault="00E26391" w:rsidP="00ED0A5C">
      <w:pPr>
        <w:pStyle w:val="Loendilik"/>
        <w:numPr>
          <w:ilvl w:val="0"/>
          <w:numId w:val="1"/>
        </w:numPr>
        <w:spacing w:line="240" w:lineRule="auto"/>
        <w:jc w:val="both"/>
        <w:rPr>
          <w:sz w:val="24"/>
          <w:szCs w:val="24"/>
        </w:rPr>
      </w:pPr>
      <w:proofErr w:type="spellStart"/>
      <w:r w:rsidRPr="005A3AEC">
        <w:rPr>
          <w:rFonts w:ascii="Times New Roman" w:hAnsi="Times New Roman"/>
          <w:b/>
          <w:sz w:val="24"/>
          <w:szCs w:val="24"/>
        </w:rPr>
        <w:t>autostumist</w:t>
      </w:r>
      <w:proofErr w:type="spellEnd"/>
      <w:r w:rsidRPr="005A3AEC">
        <w:rPr>
          <w:rFonts w:ascii="Times New Roman" w:hAnsi="Times New Roman"/>
          <w:b/>
          <w:sz w:val="24"/>
          <w:szCs w:val="24"/>
        </w:rPr>
        <w:t xml:space="preserve"> vähendav</w:t>
      </w:r>
      <w:r w:rsidRPr="005A3AEC">
        <w:rPr>
          <w:rFonts w:ascii="Times New Roman" w:hAnsi="Times New Roman"/>
          <w:sz w:val="24"/>
          <w:szCs w:val="24"/>
        </w:rPr>
        <w:t xml:space="preserve"> – mootorsõiduki maks mõjutab Eestis kasutusel olevate sõidukite hulka ja pidurdab nende koguarvu kasvutrendi; </w:t>
      </w:r>
    </w:p>
    <w:p w14:paraId="4654649B" w14:textId="352AC033" w:rsidR="00B11254" w:rsidRPr="005A3AEC" w:rsidRDefault="00E26391" w:rsidP="00ED0A5C">
      <w:pPr>
        <w:pStyle w:val="Loendilik"/>
        <w:numPr>
          <w:ilvl w:val="0"/>
          <w:numId w:val="1"/>
        </w:numPr>
        <w:spacing w:line="240" w:lineRule="auto"/>
        <w:jc w:val="both"/>
        <w:rPr>
          <w:sz w:val="24"/>
          <w:szCs w:val="24"/>
        </w:rPr>
      </w:pPr>
      <w:r w:rsidRPr="005A3AEC">
        <w:rPr>
          <w:rFonts w:ascii="Times New Roman" w:hAnsi="Times New Roman"/>
          <w:b/>
          <w:sz w:val="24"/>
          <w:szCs w:val="24"/>
        </w:rPr>
        <w:t>registrit korrastav</w:t>
      </w:r>
      <w:r w:rsidRPr="005A3AEC">
        <w:rPr>
          <w:rFonts w:ascii="Times New Roman" w:hAnsi="Times New Roman"/>
          <w:sz w:val="24"/>
          <w:szCs w:val="24"/>
        </w:rPr>
        <w:t xml:space="preserve"> – väldib sõiduki registreerimist vales kategoorias maksu vähendamise eesmärgil, motiveerib sõidukit mitte romuna vedelema jätma, s.t sõiduki maksukohustus peatub alles selle lõplikul liiklusregistrist kustutamisel e sõiduki mahakandmisel.</w:t>
      </w:r>
    </w:p>
    <w:p w14:paraId="7362DBF1" w14:textId="77777777" w:rsidR="000C0A26" w:rsidRPr="00960632" w:rsidRDefault="000C0A26" w:rsidP="00960632">
      <w:pPr>
        <w:jc w:val="both"/>
        <w:rPr>
          <w:szCs w:val="24"/>
        </w:rPr>
      </w:pPr>
    </w:p>
    <w:p w14:paraId="655D2706" w14:textId="7B27302D" w:rsidR="0015017D" w:rsidRPr="005A3AEC" w:rsidRDefault="0015017D" w:rsidP="0015017D">
      <w:pPr>
        <w:keepNext/>
        <w:jc w:val="both"/>
        <w:rPr>
          <w:rFonts w:cs="Times New Roman"/>
          <w:b/>
          <w:i/>
        </w:rPr>
      </w:pPr>
      <w:r w:rsidRPr="005A3AEC">
        <w:rPr>
          <w:rFonts w:cs="Times New Roman"/>
          <w:b/>
          <w:i/>
        </w:rPr>
        <w:t>Kliima- ja energiaeesmärkidesse panustamine</w:t>
      </w:r>
    </w:p>
    <w:p w14:paraId="41AF0937" w14:textId="77777777" w:rsidR="0015017D" w:rsidRPr="005A3AEC" w:rsidRDefault="0015017D" w:rsidP="0015017D">
      <w:pPr>
        <w:keepNext/>
        <w:jc w:val="both"/>
        <w:rPr>
          <w:rFonts w:cs="Times New Roman"/>
        </w:rPr>
      </w:pPr>
    </w:p>
    <w:p w14:paraId="73015C5E" w14:textId="42794AA2" w:rsidR="0015017D" w:rsidRPr="005A3AEC" w:rsidRDefault="0015017D" w:rsidP="0015017D">
      <w:pPr>
        <w:keepNext/>
        <w:jc w:val="both"/>
        <w:rPr>
          <w:rFonts w:cs="Times New Roman"/>
        </w:rPr>
      </w:pPr>
      <w:r w:rsidRPr="005A3AEC">
        <w:rPr>
          <w:rFonts w:cs="Times New Roman"/>
        </w:rPr>
        <w:t>Mootorsõidukimaks keskkonnamaksuna töötati välja meetmeks mitmete oluliste kliimaalaste eesmärkide täitmisele kaasaaitamiseks. Oluline on märkida, et kliimapoliitika eesmärke saavutatakse läbi paljude tegevuste, milles transpordisektori CO</w:t>
      </w:r>
      <w:r w:rsidRPr="005A3AEC">
        <w:rPr>
          <w:rFonts w:cs="Times New Roman"/>
          <w:vertAlign w:val="subscript"/>
        </w:rPr>
        <w:t>2</w:t>
      </w:r>
      <w:r w:rsidRPr="005A3AEC">
        <w:rPr>
          <w:rFonts w:cs="Times New Roman"/>
        </w:rPr>
        <w:t xml:space="preserve"> heite vähendamine ja keskkonnahoiu suurendamine on ainult üks komponentidest. </w:t>
      </w:r>
    </w:p>
    <w:p w14:paraId="164176BD" w14:textId="77777777" w:rsidR="0015017D" w:rsidRPr="005A3AEC" w:rsidRDefault="0015017D" w:rsidP="0015017D">
      <w:pPr>
        <w:keepNext/>
        <w:jc w:val="both"/>
        <w:rPr>
          <w:rFonts w:cs="Times New Roman"/>
        </w:rPr>
      </w:pPr>
    </w:p>
    <w:p w14:paraId="6874FC69" w14:textId="3AE2B6E3" w:rsidR="0015017D" w:rsidRPr="005A3AEC" w:rsidRDefault="0015017D" w:rsidP="0015017D">
      <w:pPr>
        <w:jc w:val="both"/>
        <w:rPr>
          <w:rFonts w:cs="Times New Roman"/>
        </w:rPr>
      </w:pPr>
      <w:r w:rsidRPr="005A3AEC">
        <w:rPr>
          <w:rFonts w:cs="Times New Roman"/>
        </w:rPr>
        <w:t>Riigikogus 2023. a 8. veebruaril vastu võetud „Kliimapoliitika põhialustes aastani 2050“</w:t>
      </w:r>
      <w:r w:rsidRPr="005A3AEC">
        <w:rPr>
          <w:rFonts w:cs="Times New Roman"/>
          <w:vertAlign w:val="superscript"/>
        </w:rPr>
        <w:footnoteReference w:id="5"/>
      </w:r>
      <w:r w:rsidRPr="005A3AEC">
        <w:rPr>
          <w:rFonts w:cs="Times New Roman"/>
        </w:rPr>
        <w:t xml:space="preserve"> on seatud põhimõtteline üleriigiline eesmärk: „</w:t>
      </w:r>
      <w:r w:rsidRPr="005A3AEC">
        <w:rPr>
          <w:rFonts w:cs="Times New Roman"/>
          <w:i/>
        </w:rPr>
        <w:t>Eesti pikaajaline siht on tasakaalustada kasvuhoonegaaside heide ja sidumine hiljemalt 2050. aastaks ehk vähendada selleks ajaks kasvuhoonegaaside netoheide nullini.</w:t>
      </w:r>
      <w:r w:rsidRPr="005A3AEC">
        <w:rPr>
          <w:rFonts w:cs="Times New Roman"/>
        </w:rPr>
        <w:t>“</w:t>
      </w:r>
    </w:p>
    <w:p w14:paraId="6B043A7C" w14:textId="77777777" w:rsidR="0015017D" w:rsidRPr="005A3AEC" w:rsidRDefault="0015017D" w:rsidP="0015017D">
      <w:pPr>
        <w:jc w:val="both"/>
        <w:rPr>
          <w:rFonts w:cs="Times New Roman"/>
        </w:rPr>
      </w:pPr>
    </w:p>
    <w:p w14:paraId="1C4487EF" w14:textId="3BBEF3F5" w:rsidR="0015017D" w:rsidRPr="005A3AEC" w:rsidRDefault="0015017D" w:rsidP="0015017D">
      <w:pPr>
        <w:jc w:val="both"/>
        <w:rPr>
          <w:rFonts w:cs="Times New Roman"/>
        </w:rPr>
      </w:pPr>
      <w:r w:rsidRPr="005A3AEC">
        <w:rPr>
          <w:rFonts w:cs="Times New Roman"/>
        </w:rPr>
        <w:t>Strateegias „Eesti 2035“</w:t>
      </w:r>
      <w:r w:rsidRPr="005A3AEC">
        <w:rPr>
          <w:rFonts w:cs="Times New Roman"/>
          <w:vertAlign w:val="superscript"/>
        </w:rPr>
        <w:footnoteReference w:id="6"/>
      </w:r>
      <w:r w:rsidRPr="005A3AEC">
        <w:rPr>
          <w:rFonts w:cs="Times New Roman"/>
        </w:rPr>
        <w:t>, mille üldosa võttis Riigikogu vastu</w:t>
      </w:r>
      <w:r w:rsidRPr="005A3AEC">
        <w:rPr>
          <w:rStyle w:val="Allmrkuseviide"/>
        </w:rPr>
        <w:footnoteReference w:id="7"/>
      </w:r>
      <w:r w:rsidRPr="005A3AEC">
        <w:rPr>
          <w:rFonts w:cs="Times New Roman"/>
        </w:rPr>
        <w:t xml:space="preserve"> 2021. a 12. mail, on samuti määratletud kasvuhoonegaaside netoheite vähendamise eesmärk.</w:t>
      </w:r>
    </w:p>
    <w:p w14:paraId="0C1F8A0F" w14:textId="77777777" w:rsidR="0015017D" w:rsidRPr="005A3AEC" w:rsidRDefault="0015017D" w:rsidP="0015017D">
      <w:pPr>
        <w:jc w:val="both"/>
        <w:rPr>
          <w:rFonts w:cs="Times New Roman"/>
        </w:rPr>
      </w:pPr>
    </w:p>
    <w:p w14:paraId="310017B3" w14:textId="77777777" w:rsidR="0015017D" w:rsidRPr="005A3AEC" w:rsidRDefault="0015017D" w:rsidP="0015017D">
      <w:pPr>
        <w:jc w:val="both"/>
        <w:rPr>
          <w:rFonts w:cs="Times New Roman"/>
        </w:rPr>
      </w:pPr>
      <w:r w:rsidRPr="005A3AEC">
        <w:rPr>
          <w:rFonts w:cs="Times New Roman"/>
        </w:rPr>
        <w:t>Riigikogus 2017. aasta 20. oktoobril heaks kiidetud „Energiamajanduse arengukavas aastani 2030“</w:t>
      </w:r>
      <w:r w:rsidRPr="005A3AEC">
        <w:rPr>
          <w:rFonts w:cs="Times New Roman"/>
          <w:vertAlign w:val="superscript"/>
        </w:rPr>
        <w:footnoteReference w:id="8"/>
      </w:r>
      <w:r w:rsidRPr="005A3AEC">
        <w:rPr>
          <w:rFonts w:cs="Times New Roman"/>
        </w:rPr>
        <w:t xml:space="preserve"> on seatud üheks eesmärgiks: „Kasvuhoonegaaside heitkoguste vähenemine energiasektoris moodustab aastaks 2030 vähemalt 70% (võrreldes 1990. aastaga)“. Praegu on koostamisel energiamajanduse arengukava aastani 2035, mis muuhulgas arvestab mainitud kliimapoliitika põhialuste ja Eesti 2035 eesmärke.</w:t>
      </w:r>
    </w:p>
    <w:p w14:paraId="6B99F4FB" w14:textId="77777777" w:rsidR="0015017D" w:rsidRPr="005A3AEC" w:rsidRDefault="0015017D" w:rsidP="0015017D">
      <w:pPr>
        <w:jc w:val="both"/>
        <w:rPr>
          <w:rFonts w:cs="Times New Roman"/>
        </w:rPr>
      </w:pPr>
    </w:p>
    <w:p w14:paraId="0C5841EA" w14:textId="77777777" w:rsidR="0015017D" w:rsidRPr="005A3AEC" w:rsidRDefault="0015017D" w:rsidP="0015017D">
      <w:pPr>
        <w:jc w:val="both"/>
        <w:rPr>
          <w:rFonts w:cs="Times New Roman"/>
        </w:rPr>
      </w:pPr>
      <w:r w:rsidRPr="005A3AEC">
        <w:rPr>
          <w:rFonts w:cs="Times New Roman"/>
        </w:rPr>
        <w:t>Energiamajanduse korralduse seaduse</w:t>
      </w:r>
      <w:r w:rsidRPr="005A3AEC">
        <w:rPr>
          <w:rFonts w:cs="Times New Roman"/>
          <w:vertAlign w:val="superscript"/>
        </w:rPr>
        <w:footnoteReference w:id="9"/>
      </w:r>
      <w:r w:rsidRPr="005A3AEC">
        <w:rPr>
          <w:rFonts w:cs="Times New Roman"/>
        </w:rPr>
        <w:t xml:space="preserve"> §-s 32</w:t>
      </w:r>
      <w:r w:rsidRPr="005A3AEC">
        <w:rPr>
          <w:rFonts w:cs="Times New Roman"/>
          <w:vertAlign w:val="superscript"/>
        </w:rPr>
        <w:t>1</w:t>
      </w:r>
      <w:r w:rsidRPr="005A3AEC">
        <w:rPr>
          <w:rFonts w:cs="Times New Roman"/>
        </w:rPr>
        <w:t xml:space="preserve"> on määratletud riiklik taastuvenergia eesmärk, sh siht 2030. aastaks vähendada oluliselt maanteetranspordis fossiilenergia kasutust: „Maantee- ja raudteetranspordis kasutatud taastuvenergia moodustab /</w:t>
      </w:r>
      <w:r w:rsidRPr="005A3AEC">
        <w:rPr>
          <w:rFonts w:cs="Times New Roman"/>
          <w:i/>
        </w:rPr>
        <w:t>2030. aastaks</w:t>
      </w:r>
      <w:r w:rsidRPr="005A3AEC">
        <w:rPr>
          <w:rFonts w:cs="Times New Roman"/>
        </w:rPr>
        <w:t>/ vähemalt 14 protsenti kogu transpordisektoris tarbitud energiast.</w:t>
      </w:r>
    </w:p>
    <w:p w14:paraId="30E563E2" w14:textId="77777777" w:rsidR="0015017D" w:rsidRPr="005A3AEC" w:rsidRDefault="0015017D" w:rsidP="0015017D">
      <w:pPr>
        <w:jc w:val="both"/>
        <w:rPr>
          <w:rFonts w:cs="Times New Roman"/>
        </w:rPr>
      </w:pPr>
    </w:p>
    <w:p w14:paraId="6B359F94" w14:textId="77777777" w:rsidR="0015017D" w:rsidRPr="005A3AEC" w:rsidRDefault="0015017D" w:rsidP="0015017D">
      <w:pPr>
        <w:jc w:val="both"/>
        <w:rPr>
          <w:rFonts w:cs="Times New Roman"/>
        </w:rPr>
      </w:pPr>
      <w:r w:rsidRPr="005A3AEC">
        <w:rPr>
          <w:rFonts w:cs="Times New Roman"/>
        </w:rPr>
        <w:t xml:space="preserve">Seega on </w:t>
      </w:r>
      <w:r w:rsidRPr="005A3AEC">
        <w:rPr>
          <w:rFonts w:cs="Times New Roman"/>
          <w:bCs/>
        </w:rPr>
        <w:t xml:space="preserve">Eesti võtnud sihiks </w:t>
      </w:r>
      <w:r w:rsidRPr="005A3AEC">
        <w:rPr>
          <w:rFonts w:cs="Times New Roman"/>
        </w:rPr>
        <w:t>vähendada transpordivaldkonnas sh maanteetranspordis juba lähiaastail oluliselt fossiilenergiakasutust, suurendada taastuvenergia kasutust ning vähendada heidet ja kasvuhoonegaaside ning muude õhusaasteainete heitkoguseid, panustades seeläbi nii rahvatervisele kui elukeskkonnale avaldatava negatiivse mõju vähendamisse.</w:t>
      </w:r>
    </w:p>
    <w:p w14:paraId="0337DFBD" w14:textId="77777777" w:rsidR="0015017D" w:rsidRPr="005A3AEC" w:rsidRDefault="0015017D" w:rsidP="0015017D">
      <w:pPr>
        <w:jc w:val="both"/>
        <w:rPr>
          <w:rFonts w:cs="Times New Roman"/>
        </w:rPr>
      </w:pPr>
    </w:p>
    <w:p w14:paraId="118F0997" w14:textId="02CB5711" w:rsidR="0015017D" w:rsidRPr="005A3AEC" w:rsidRDefault="0015017D" w:rsidP="0015017D">
      <w:pPr>
        <w:jc w:val="both"/>
        <w:rPr>
          <w:rFonts w:cs="Times New Roman"/>
        </w:rPr>
      </w:pPr>
      <w:r w:rsidRPr="005A3AEC">
        <w:rPr>
          <w:rFonts w:cs="Times New Roman"/>
        </w:rPr>
        <w:lastRenderedPageBreak/>
        <w:t>„Transpordi ja liikuvuse arengukavas 2021–2035“</w:t>
      </w:r>
      <w:r w:rsidRPr="005A3AEC">
        <w:rPr>
          <w:rStyle w:val="Allmrkuseviide"/>
        </w:rPr>
        <w:footnoteReference w:id="10"/>
      </w:r>
      <w:r w:rsidRPr="005A3AEC">
        <w:rPr>
          <w:rFonts w:cs="Times New Roman"/>
        </w:rPr>
        <w:t xml:space="preserve"> on märgitud, et viimastel aastatel on läbisõit maanteedel kasvanud 4%, suurenedes perioodil 2014–2017 14%. See tähendab, et transpordi arengukavaga 2014–2020 perioodi lõpuks prognoositud kasv on praeguseks ületatud ehk ei ole tehtud piisavalt edusamme nn </w:t>
      </w:r>
      <w:proofErr w:type="spellStart"/>
      <w:r w:rsidRPr="005A3AEC">
        <w:rPr>
          <w:rFonts w:cs="Times New Roman"/>
        </w:rPr>
        <w:t>autostumise</w:t>
      </w:r>
      <w:proofErr w:type="spellEnd"/>
      <w:r w:rsidRPr="005A3AEC">
        <w:rPr>
          <w:rFonts w:cs="Times New Roman"/>
        </w:rPr>
        <w:t xml:space="preserve"> pidurdamiseks. Mootorsõidukimaksu eesmärk on </w:t>
      </w:r>
      <w:proofErr w:type="spellStart"/>
      <w:r w:rsidRPr="005A3AEC">
        <w:rPr>
          <w:rFonts w:cs="Times New Roman"/>
        </w:rPr>
        <w:t>autostumise</w:t>
      </w:r>
      <w:proofErr w:type="spellEnd"/>
      <w:r w:rsidRPr="005A3AEC">
        <w:rPr>
          <w:rFonts w:cs="Times New Roman"/>
        </w:rPr>
        <w:t xml:space="preserve"> kasvu pidurdamine, mida saavutatakse läbi inimeste ostukäitumise mõjutamise. </w:t>
      </w:r>
    </w:p>
    <w:p w14:paraId="376F949D" w14:textId="77777777" w:rsidR="0015017D" w:rsidRPr="005A3AEC" w:rsidRDefault="0015017D" w:rsidP="0015017D">
      <w:pPr>
        <w:jc w:val="both"/>
        <w:rPr>
          <w:rFonts w:cs="Times New Roman"/>
          <w:iCs/>
        </w:rPr>
      </w:pPr>
    </w:p>
    <w:p w14:paraId="66DDE1EB" w14:textId="032EDAD8" w:rsidR="0015017D" w:rsidRPr="005A3AEC" w:rsidRDefault="0015017D" w:rsidP="0015017D">
      <w:pPr>
        <w:jc w:val="both"/>
        <w:rPr>
          <w:rFonts w:cs="Times New Roman"/>
        </w:rPr>
      </w:pPr>
      <w:r w:rsidRPr="005A3AEC">
        <w:rPr>
          <w:rFonts w:cs="Times New Roman"/>
        </w:rPr>
        <w:t>Samuti on mootorsõidukimaksul oluline roll rahvusvahelisel tasandil kliima- ja energiapoliitika eesmärkidesse panustamisel. 2021. aastal kokku lepitud ning jõustunud nn EL kliimamääruses</w:t>
      </w:r>
      <w:r w:rsidRPr="005A3AEC">
        <w:rPr>
          <w:rStyle w:val="Allmrkuseviide"/>
        </w:rPr>
        <w:footnoteReference w:id="11"/>
      </w:r>
      <w:r w:rsidRPr="005A3AEC">
        <w:rPr>
          <w:rFonts w:cs="Times New Roman"/>
        </w:rPr>
        <w:t xml:space="preserve"> on seatud siht muuta EL 2050. aastaks esimesena maailmas kliimaneutraalseks. Selle sihi suunas liikumiseks esitas Euroopa Komisjon 2021. aastal mahuka kliima- ja energialase paketi „Eesmärk 55“</w:t>
      </w:r>
      <w:r w:rsidRPr="005A3AEC">
        <w:rPr>
          <w:rFonts w:cs="Times New Roman"/>
          <w:vertAlign w:val="superscript"/>
        </w:rPr>
        <w:footnoteReference w:id="12"/>
      </w:r>
      <w:r w:rsidRPr="005A3AEC">
        <w:rPr>
          <w:rFonts w:cs="Times New Roman"/>
        </w:rPr>
        <w:t xml:space="preserve"> ehk nn kliimapaketi, mille läbirääkimiste tulemusel on nüüdseks kokku lepitud 2050. aastaks kliimaneutraalsuse saavutamise vahetasemena siht vähendada EL üleselt CO</w:t>
      </w:r>
      <w:r w:rsidRPr="005A3AEC">
        <w:rPr>
          <w:rFonts w:cs="Times New Roman"/>
          <w:vertAlign w:val="subscript"/>
        </w:rPr>
        <w:t>2</w:t>
      </w:r>
      <w:r w:rsidRPr="005A3AEC">
        <w:rPr>
          <w:rFonts w:cs="Times New Roman"/>
        </w:rPr>
        <w:t xml:space="preserve"> netoheidet aastaks 2030 võrreldes aastaga 1990 vähemalt 55% võrra.</w:t>
      </w:r>
    </w:p>
    <w:p w14:paraId="6930DE18" w14:textId="77777777" w:rsidR="0015017D" w:rsidRPr="005A3AEC" w:rsidRDefault="0015017D" w:rsidP="0015017D">
      <w:pPr>
        <w:jc w:val="both"/>
        <w:rPr>
          <w:rFonts w:cs="Times New Roman"/>
        </w:rPr>
      </w:pPr>
    </w:p>
    <w:p w14:paraId="12C523E0" w14:textId="77777777" w:rsidR="0015017D" w:rsidRPr="005A3AEC" w:rsidRDefault="0015017D" w:rsidP="0015017D">
      <w:pPr>
        <w:keepNext/>
        <w:jc w:val="both"/>
        <w:rPr>
          <w:rFonts w:cs="Times New Roman"/>
        </w:rPr>
      </w:pPr>
      <w:r w:rsidRPr="005A3AEC">
        <w:rPr>
          <w:rFonts w:cs="Times New Roman"/>
        </w:rPr>
        <w:t xml:space="preserve">Ambitsioonika paketi raames antakse palju erinevaid õigusakte. Auto- ja/või maanteetranspordi valdkonnaga seostuvad nende hulgas 2023. aasta kevadeks kokku lepitud EL õigusaktidest enim järgmised algatused: </w:t>
      </w:r>
    </w:p>
    <w:p w14:paraId="2FFE0418" w14:textId="77777777" w:rsidR="0015017D" w:rsidRPr="005A3AEC" w:rsidRDefault="0015017D" w:rsidP="0015017D">
      <w:pPr>
        <w:numPr>
          <w:ilvl w:val="0"/>
          <w:numId w:val="3"/>
        </w:numPr>
        <w:jc w:val="both"/>
        <w:rPr>
          <w:rFonts w:cs="Times New Roman"/>
        </w:rPr>
      </w:pPr>
      <w:r w:rsidRPr="005A3AEC">
        <w:rPr>
          <w:rFonts w:cs="Times New Roman"/>
        </w:rPr>
        <w:t>nn jõupingutuste jagamise määruse muudatus</w:t>
      </w:r>
      <w:r w:rsidRPr="005A3AEC">
        <w:rPr>
          <w:rFonts w:cs="Times New Roman"/>
          <w:vertAlign w:val="superscript"/>
        </w:rPr>
        <w:footnoteReference w:id="13"/>
      </w:r>
      <w:r w:rsidRPr="005A3AEC">
        <w:rPr>
          <w:rFonts w:cs="Times New Roman"/>
        </w:rPr>
        <w:t xml:space="preserve"> (vt p 4.3) – kiideti heaks 2023. aasta märtsis;</w:t>
      </w:r>
    </w:p>
    <w:p w14:paraId="3EEFDDA4" w14:textId="77777777" w:rsidR="0015017D" w:rsidRPr="005A3AEC" w:rsidRDefault="0015017D" w:rsidP="0015017D">
      <w:pPr>
        <w:numPr>
          <w:ilvl w:val="0"/>
          <w:numId w:val="3"/>
        </w:numPr>
        <w:jc w:val="both"/>
        <w:rPr>
          <w:rFonts w:cs="Times New Roman"/>
        </w:rPr>
      </w:pPr>
      <w:r w:rsidRPr="005A3AEC">
        <w:rPr>
          <w:rFonts w:cs="Times New Roman"/>
        </w:rPr>
        <w:t>EL heitkogustega kauplemise süsteemi direktiivi muudatus,</w:t>
      </w:r>
      <w:r w:rsidRPr="005A3AEC">
        <w:rPr>
          <w:rFonts w:cs="Times New Roman"/>
          <w:vertAlign w:val="superscript"/>
        </w:rPr>
        <w:footnoteReference w:id="14"/>
      </w:r>
      <w:r w:rsidRPr="005A3AEC">
        <w:rPr>
          <w:rFonts w:cs="Times New Roman"/>
        </w:rPr>
        <w:t xml:space="preserve"> mis alates 2027. aastast käivitab maanteetranspordile EL ülese uue HKS-i;</w:t>
      </w:r>
    </w:p>
    <w:p w14:paraId="1316BD04" w14:textId="77777777" w:rsidR="0015017D" w:rsidRPr="005A3AEC" w:rsidRDefault="0015017D" w:rsidP="0015017D">
      <w:pPr>
        <w:numPr>
          <w:ilvl w:val="0"/>
          <w:numId w:val="3"/>
        </w:numPr>
        <w:jc w:val="both"/>
        <w:rPr>
          <w:rFonts w:cs="Times New Roman"/>
        </w:rPr>
      </w:pPr>
      <w:r w:rsidRPr="005A3AEC">
        <w:rPr>
          <w:rFonts w:cs="Times New Roman"/>
        </w:rPr>
        <w:t>nn sõidukite CO</w:t>
      </w:r>
      <w:r w:rsidRPr="005A3AEC">
        <w:rPr>
          <w:rFonts w:cs="Times New Roman"/>
          <w:vertAlign w:val="subscript"/>
        </w:rPr>
        <w:t>2</w:t>
      </w:r>
      <w:r w:rsidRPr="005A3AEC">
        <w:rPr>
          <w:rFonts w:cs="Times New Roman"/>
        </w:rPr>
        <w:t xml:space="preserve"> standardite määrus,</w:t>
      </w:r>
      <w:r w:rsidRPr="005A3AEC">
        <w:rPr>
          <w:rFonts w:cs="Times New Roman"/>
          <w:vertAlign w:val="superscript"/>
        </w:rPr>
        <w:footnoteReference w:id="15"/>
      </w:r>
      <w:r w:rsidRPr="005A3AEC">
        <w:rPr>
          <w:rFonts w:cs="Times New Roman"/>
        </w:rPr>
        <w:t xml:space="preserve"> millega karmistatakse uute sõiduautode ja uute väikeste tarbesõidukite CO</w:t>
      </w:r>
      <w:r w:rsidRPr="005A3AEC">
        <w:rPr>
          <w:rFonts w:cs="Times New Roman"/>
          <w:vertAlign w:val="subscript"/>
        </w:rPr>
        <w:t>2</w:t>
      </w:r>
      <w:r w:rsidRPr="005A3AEC">
        <w:rPr>
          <w:rFonts w:cs="Times New Roman"/>
        </w:rPr>
        <w:t xml:space="preserve"> heite norme;</w:t>
      </w:r>
    </w:p>
    <w:p w14:paraId="6A5DED29" w14:textId="77777777" w:rsidR="0015017D" w:rsidRPr="005A3AEC" w:rsidRDefault="0015017D" w:rsidP="0015017D">
      <w:pPr>
        <w:numPr>
          <w:ilvl w:val="0"/>
          <w:numId w:val="3"/>
        </w:numPr>
        <w:jc w:val="both"/>
        <w:rPr>
          <w:rFonts w:cs="Times New Roman"/>
        </w:rPr>
      </w:pPr>
      <w:r w:rsidRPr="005A3AEC">
        <w:rPr>
          <w:rFonts w:cs="Times New Roman"/>
        </w:rPr>
        <w:t>alternatiivkütuste taristu määrus</w:t>
      </w:r>
      <w:r w:rsidRPr="005A3AEC">
        <w:rPr>
          <w:rFonts w:cs="Times New Roman"/>
          <w:vertAlign w:val="superscript"/>
        </w:rPr>
        <w:footnoteReference w:id="16"/>
      </w:r>
      <w:r w:rsidRPr="005A3AEC">
        <w:rPr>
          <w:rFonts w:cs="Times New Roman"/>
        </w:rPr>
        <w:t xml:space="preserve"> – 2023. aasta märtsi lõpus jõuti EL nõukogu ja Euroopa Parlamendi vahel kokkuleppele selle lõppversioonis, selle kohaselt võetakse lähiaastatel kogu Euroopas kasutusele rohkem laadimisjaamu ja alternatiivkütuste tanklaid, vähendamaks transpordi negatiivset kliima- ja keskkonnamõju;</w:t>
      </w:r>
    </w:p>
    <w:p w14:paraId="30602C44" w14:textId="77777777" w:rsidR="0015017D" w:rsidRPr="005A3AEC" w:rsidRDefault="0015017D" w:rsidP="0015017D">
      <w:pPr>
        <w:numPr>
          <w:ilvl w:val="0"/>
          <w:numId w:val="3"/>
        </w:numPr>
        <w:jc w:val="both"/>
        <w:rPr>
          <w:rFonts w:cs="Times New Roman"/>
        </w:rPr>
      </w:pPr>
      <w:r w:rsidRPr="005A3AEC">
        <w:rPr>
          <w:rFonts w:cs="Times New Roman"/>
        </w:rPr>
        <w:t>taastuvenergia direktiivi muudatus</w:t>
      </w:r>
      <w:r w:rsidRPr="005A3AEC">
        <w:rPr>
          <w:rFonts w:cs="Times New Roman"/>
          <w:sz w:val="20"/>
          <w:szCs w:val="20"/>
          <w:vertAlign w:val="superscript"/>
        </w:rPr>
        <w:footnoteReference w:id="17"/>
      </w:r>
      <w:r w:rsidRPr="005A3AEC">
        <w:rPr>
          <w:rFonts w:cs="Times New Roman"/>
        </w:rPr>
        <w:t xml:space="preserve"> – 2023. aasta märtsi lõpus jõuti EL nõukogu ja Euroopa Parlamendi vahel kokkuleppele selle lõppversioonis, selle kohaselt riikidele seati mh siduv eesmärk vähendada taastuvenergia kasutamise abil kasvuhoonegaaside heitemahukust transpordisektoris 2030. aastaks 14,5% võrra;</w:t>
      </w:r>
    </w:p>
    <w:p w14:paraId="748EF588" w14:textId="6617010F" w:rsidR="0015017D" w:rsidRPr="005A3AEC" w:rsidRDefault="0015017D" w:rsidP="0015017D">
      <w:pPr>
        <w:numPr>
          <w:ilvl w:val="0"/>
          <w:numId w:val="3"/>
        </w:numPr>
        <w:jc w:val="both"/>
        <w:rPr>
          <w:rFonts w:cs="Times New Roman"/>
        </w:rPr>
      </w:pPr>
      <w:r w:rsidRPr="005A3AEC">
        <w:rPr>
          <w:rFonts w:cs="Times New Roman"/>
        </w:rPr>
        <w:t xml:space="preserve">energiamaksustamise direktiivi muudatus – 2023. a </w:t>
      </w:r>
      <w:r w:rsidR="0063493A" w:rsidRPr="005A3AEC">
        <w:rPr>
          <w:rFonts w:cs="Times New Roman"/>
        </w:rPr>
        <w:t>oktoobri</w:t>
      </w:r>
      <w:r w:rsidRPr="005A3AEC">
        <w:rPr>
          <w:rFonts w:cs="Times New Roman"/>
        </w:rPr>
        <w:t xml:space="preserve"> seisuga selle eelnõu läbirääkimised jätkuvad.</w:t>
      </w:r>
    </w:p>
    <w:p w14:paraId="2B6E5187" w14:textId="77777777" w:rsidR="0015017D" w:rsidRPr="005A3AEC" w:rsidRDefault="0015017D" w:rsidP="0015017D">
      <w:pPr>
        <w:jc w:val="both"/>
        <w:rPr>
          <w:rFonts w:cs="Times New Roman"/>
        </w:rPr>
      </w:pPr>
    </w:p>
    <w:p w14:paraId="423A69E8" w14:textId="77777777" w:rsidR="0015017D" w:rsidRPr="005A3AEC" w:rsidRDefault="0015017D" w:rsidP="0015017D">
      <w:pPr>
        <w:jc w:val="both"/>
        <w:rPr>
          <w:rFonts w:cs="Times New Roman"/>
        </w:rPr>
      </w:pPr>
      <w:r w:rsidRPr="005A3AEC">
        <w:rPr>
          <w:rFonts w:cs="Times New Roman"/>
        </w:rPr>
        <w:t>Euroopa Komisjoni majandus- ja rahandusküsimuste peadirektoraat avaldas 24. mail 2023. a Euroopa poolaasta kevadpaketis liikmesriikide kohta riigiaruanded ja riigipõhised soovitused. Komisjon leiab Eesti riigiaruandes,</w:t>
      </w:r>
      <w:r w:rsidRPr="005A3AEC">
        <w:rPr>
          <w:rStyle w:val="Allmrkuseviide"/>
        </w:rPr>
        <w:footnoteReference w:id="18"/>
      </w:r>
      <w:r w:rsidRPr="005A3AEC">
        <w:rPr>
          <w:rFonts w:cs="Times New Roman"/>
        </w:rPr>
        <w:t xml:space="preserve"> et jätkusuutliku liikuvuse arengu tagamiseks ei ole meil võetud piisavalt kohaseid meetmeid, nagu näiteks </w:t>
      </w:r>
      <w:proofErr w:type="spellStart"/>
      <w:r w:rsidRPr="005A3AEC">
        <w:rPr>
          <w:rFonts w:cs="Times New Roman"/>
        </w:rPr>
        <w:t>multimodaalse</w:t>
      </w:r>
      <w:proofErr w:type="spellEnd"/>
      <w:r w:rsidRPr="005A3AEC">
        <w:rPr>
          <w:rFonts w:cs="Times New Roman"/>
        </w:rPr>
        <w:t xml:space="preserve"> transpordivõrgustiku kiirema kasutuselevõtu toetamine. Stiimulite puudumise tõttu on aeglustumas ka erasektori autopargi </w:t>
      </w:r>
      <w:r w:rsidRPr="005A3AEC">
        <w:rPr>
          <w:rFonts w:cs="Times New Roman"/>
        </w:rPr>
        <w:lastRenderedPageBreak/>
        <w:t>keskkonna- ja kliimasõbralikumaks muutumine. Uute alternatiivkütuseid kasutavate sõidukite registreerimine püsib madalal tasemel, kuigi olemasolevate elektriautode jaoks peaks olemasolev laadimisvõrgustik piisav olema. Selle kõrval on elektriautode osakaal liikluses aga väga väike.</w:t>
      </w:r>
    </w:p>
    <w:p w14:paraId="55FDB628" w14:textId="77777777" w:rsidR="0015017D" w:rsidRPr="005A3AEC" w:rsidRDefault="0015017D" w:rsidP="0015017D">
      <w:pPr>
        <w:jc w:val="both"/>
        <w:rPr>
          <w:rFonts w:cs="Times New Roman"/>
        </w:rPr>
      </w:pPr>
    </w:p>
    <w:p w14:paraId="01420450" w14:textId="77777777" w:rsidR="0015017D" w:rsidRPr="005A3AEC" w:rsidRDefault="0015017D" w:rsidP="0015017D">
      <w:pPr>
        <w:jc w:val="both"/>
        <w:rPr>
          <w:rFonts w:cs="Times New Roman"/>
        </w:rPr>
      </w:pPr>
      <w:r w:rsidRPr="005A3AEC">
        <w:rPr>
          <w:rFonts w:cs="Times New Roman"/>
        </w:rPr>
        <w:t xml:space="preserve">Veel märgib Euroopa Komisjon Eesti riigiaruandes, et transpordisektori keskkonnamaksud on Eestis ühed EL madalaimad (0,04% </w:t>
      </w:r>
      <w:proofErr w:type="spellStart"/>
      <w:r w:rsidRPr="005A3AEC">
        <w:rPr>
          <w:rFonts w:cs="Times New Roman"/>
        </w:rPr>
        <w:t>SKP-st</w:t>
      </w:r>
      <w:proofErr w:type="spellEnd"/>
      <w:r w:rsidRPr="005A3AEC">
        <w:rPr>
          <w:rFonts w:cs="Times New Roman"/>
        </w:rPr>
        <w:t>, EL keskmine 0,42%</w:t>
      </w:r>
      <w:r w:rsidRPr="005A3AEC">
        <w:rPr>
          <w:rStyle w:val="Allmrkuseviide"/>
        </w:rPr>
        <w:footnoteReference w:id="19"/>
      </w:r>
      <w:r w:rsidRPr="005A3AEC">
        <w:rPr>
          <w:rFonts w:cs="Times New Roman"/>
        </w:rPr>
        <w:t>) koos asjaoluga, et oleme üks väheseid ilma sõiduki aastamaksuta liikmesriike. Märgitakse, et Eesti taaste- ja vastupidavuskava küll sisaldab investeeringuid säästlikku transporti, aga muudatusi toov nihe on veel toimumata. Riiklik transpordi ja liikuvuse kava koos eesmärgiga „Eesti 2035“ on suunatud kasvuhoonegaaside vähendamisele transpordisektoris 2018. aastaga võrreldes 30% ja liikuvuse tõstmisele ühistranspordi, jalgrataste ja kõndimise suhtes 2019. aasta 39%-</w:t>
      </w:r>
      <w:proofErr w:type="spellStart"/>
      <w:r w:rsidRPr="005A3AEC">
        <w:rPr>
          <w:rFonts w:cs="Times New Roman"/>
        </w:rPr>
        <w:t>lt</w:t>
      </w:r>
      <w:proofErr w:type="spellEnd"/>
      <w:r w:rsidRPr="005A3AEC">
        <w:rPr>
          <w:rFonts w:cs="Times New Roman"/>
        </w:rPr>
        <w:t xml:space="preserve"> 55%-</w:t>
      </w:r>
      <w:proofErr w:type="spellStart"/>
      <w:r w:rsidRPr="005A3AEC">
        <w:rPr>
          <w:rFonts w:cs="Times New Roman"/>
        </w:rPr>
        <w:t>le</w:t>
      </w:r>
      <w:proofErr w:type="spellEnd"/>
      <w:r w:rsidRPr="005A3AEC">
        <w:rPr>
          <w:rFonts w:cs="Times New Roman"/>
        </w:rPr>
        <w:t xml:space="preserve"> aastaks 2035.</w:t>
      </w:r>
    </w:p>
    <w:p w14:paraId="5CAC1421" w14:textId="77777777" w:rsidR="0015017D" w:rsidRPr="005A3AEC" w:rsidRDefault="0015017D" w:rsidP="0015017D">
      <w:pPr>
        <w:jc w:val="both"/>
        <w:rPr>
          <w:rFonts w:cs="Times New Roman"/>
        </w:rPr>
      </w:pPr>
    </w:p>
    <w:p w14:paraId="508D1021" w14:textId="77777777" w:rsidR="0015017D" w:rsidRPr="005A3AEC" w:rsidRDefault="0015017D" w:rsidP="0015017D">
      <w:pPr>
        <w:jc w:val="both"/>
        <w:rPr>
          <w:rFonts w:cs="Times New Roman"/>
        </w:rPr>
      </w:pPr>
      <w:r w:rsidRPr="005A3AEC">
        <w:rPr>
          <w:rFonts w:cs="Times New Roman"/>
        </w:rPr>
        <w:t>Seoses transpordiga soovitatakse kokkuvõtteks, et Eesti peaks 2023. ja 2024. aastal vähendama oma sõltuvust fossiilsetest kütustest ja kiirendama taastuvate energiaallikate kasutuselevõttu. Samuti peaks Eesti läbi maksustamise ergutama autopargi muutumist null- või madala emissiooniga sõidukite osakaalu tõusu suunas.</w:t>
      </w:r>
    </w:p>
    <w:p w14:paraId="4EB094A2" w14:textId="77777777" w:rsidR="0015017D" w:rsidRPr="005A3AEC" w:rsidRDefault="0015017D" w:rsidP="0015017D">
      <w:pPr>
        <w:jc w:val="both"/>
        <w:rPr>
          <w:rFonts w:cs="Times New Roman"/>
        </w:rPr>
      </w:pPr>
    </w:p>
    <w:p w14:paraId="6742F21A" w14:textId="77777777" w:rsidR="0015017D" w:rsidRPr="005A3AEC" w:rsidRDefault="0015017D" w:rsidP="0015017D">
      <w:pPr>
        <w:jc w:val="both"/>
        <w:rPr>
          <w:rFonts w:cs="Times New Roman"/>
        </w:rPr>
      </w:pPr>
      <w:r w:rsidRPr="005A3AEC">
        <w:rPr>
          <w:rFonts w:cs="Times New Roman"/>
        </w:rPr>
        <w:t>Rahvusvahelise valuutafondi (IMF) korraldab tavaliselt kord aastas liikmesriikidesse ametliku visiidi, mis on seotud IMF-i vahendite kasutamise taotluse, IMF-i järelevalve all olevaid programme käsitlevate arutelude või muu majandusseirega. IMF-i esindajad tegid 2023. a Eesti visiidi järgselt järelduse,</w:t>
      </w:r>
      <w:r w:rsidRPr="005A3AEC">
        <w:rPr>
          <w:rStyle w:val="Allmrkuseviide"/>
        </w:rPr>
        <w:footnoteReference w:id="20"/>
      </w:r>
      <w:r w:rsidRPr="005A3AEC">
        <w:rPr>
          <w:rFonts w:cs="Times New Roman"/>
        </w:rPr>
        <w:t xml:space="preserve"> et Eestis tuleks võimalikult kiiresti kehtestada automaks. Soovituse ajendiks on eelarvepuudujäägi vähendamine, kuid nad rõhutavad, et säilitada tuleks toetus haavatavatele ühiskonnagruppidele. </w:t>
      </w:r>
    </w:p>
    <w:p w14:paraId="0E4EB4D4" w14:textId="77777777" w:rsidR="0015017D" w:rsidRPr="005A3AEC" w:rsidRDefault="0015017D" w:rsidP="0015017D">
      <w:pPr>
        <w:jc w:val="both"/>
        <w:rPr>
          <w:rFonts w:cs="Times New Roman"/>
        </w:rPr>
      </w:pPr>
    </w:p>
    <w:p w14:paraId="7C7BD346" w14:textId="77777777" w:rsidR="0015017D" w:rsidRPr="005A3AEC" w:rsidRDefault="0015017D" w:rsidP="0015017D">
      <w:pPr>
        <w:jc w:val="both"/>
        <w:rPr>
          <w:rFonts w:cs="Times New Roman"/>
        </w:rPr>
      </w:pPr>
      <w:r w:rsidRPr="005A3AEC">
        <w:rPr>
          <w:rFonts w:cs="Times New Roman"/>
        </w:rPr>
        <w:t>Ettepaneku automaksu kehtestamiseks sihiga ergutada selle meetme kaudu transpordisektori üleminekut taastuvenergia kasutusele jt energiasektori eesmärkidesse panustamist tegi seoses energiavaldkonna eesmärkide suunas liikumisega oma visiidil Eestisse 2023. aasta juunis Rahvusvahelise Energiaagentuuri (IEA) ametlik missioon, mis valmistab ette korralist Eesti energia- ja kliimapoliitika süvaanalüüsi ja selle tulemusel tehtavaid soovitusi.</w:t>
      </w:r>
    </w:p>
    <w:p w14:paraId="7964C2E3" w14:textId="77777777" w:rsidR="0015017D" w:rsidRPr="005A3AEC" w:rsidRDefault="0015017D" w:rsidP="0015017D">
      <w:pPr>
        <w:keepNext/>
        <w:jc w:val="both"/>
        <w:rPr>
          <w:rFonts w:cs="Times New Roman"/>
        </w:rPr>
      </w:pPr>
    </w:p>
    <w:p w14:paraId="74E8F311" w14:textId="10E341EC" w:rsidR="0015017D" w:rsidRPr="005A3AEC" w:rsidRDefault="0015017D" w:rsidP="0015017D">
      <w:pPr>
        <w:keepNext/>
        <w:jc w:val="both"/>
        <w:rPr>
          <w:rFonts w:cs="Times New Roman"/>
          <w:b/>
          <w:i/>
        </w:rPr>
      </w:pPr>
      <w:r w:rsidRPr="005A3AEC">
        <w:rPr>
          <w:rFonts w:cs="Times New Roman"/>
        </w:rPr>
        <w:t xml:space="preserve">„Euroopa Parlamendi ja Nõukogu määrus, millega muudetakse määrust (EL) 2018/842, milles käsitletakse liikmesriikide kohustust vähendada kasvuhoonegaaside heidet aastatel 2021–2030, millega panustatakse kliimameetmetesse, et täita Pariisi kokkuleppega võetud kohustused, ning määrust (EL) 2018/1999“ (edaspidi </w:t>
      </w:r>
      <w:r w:rsidRPr="005A3AEC">
        <w:rPr>
          <w:rFonts w:cs="Times New Roman"/>
          <w:i/>
          <w:iCs/>
        </w:rPr>
        <w:t>jõupingutuste jagamise määrus</w:t>
      </w:r>
      <w:r w:rsidRPr="005A3AEC">
        <w:rPr>
          <w:rFonts w:cs="Times New Roman"/>
        </w:rPr>
        <w:t>) jõustus 2023. aasta mais.</w:t>
      </w:r>
    </w:p>
    <w:p w14:paraId="27C1D3DE" w14:textId="77777777" w:rsidR="0015017D" w:rsidRPr="005A3AEC" w:rsidRDefault="0015017D" w:rsidP="0015017D">
      <w:pPr>
        <w:jc w:val="both"/>
        <w:rPr>
          <w:rFonts w:cs="Times New Roman"/>
        </w:rPr>
      </w:pPr>
    </w:p>
    <w:p w14:paraId="51E9B11B" w14:textId="77777777" w:rsidR="0015017D" w:rsidRPr="005A3AEC" w:rsidRDefault="0015017D" w:rsidP="0015017D">
      <w:pPr>
        <w:jc w:val="both"/>
        <w:rPr>
          <w:rFonts w:cs="Times New Roman"/>
        </w:rPr>
      </w:pPr>
      <w:r w:rsidRPr="005A3AEC">
        <w:rPr>
          <w:rFonts w:cs="Times New Roman"/>
        </w:rPr>
        <w:t>Uue jõupingutuste jagamise määrusega seatakse EL-i tasandi eesmärk vähendada 2030. aastaks kasvuhoonegaaside heitkoguseid 2005. aastaga võrreldes 40% määrusega hõlmatud sektorites (seni kehtinud 30% asemel). Kuigi EL-i HKS-i käsitleva muudetud direktiivi kohaselt hakatakse heitkogustega kauplemist kohaldama ka rahvusvahelise meretranspordi, hoonete, maanteetranspordi ja täiendavate tööstussektorite suhtes, säilitatakse jõupingutuste jagamise määruse kohaldamisala (maantee</w:t>
      </w:r>
      <w:r w:rsidRPr="005A3AEC">
        <w:rPr>
          <w:rFonts w:cs="Times New Roman"/>
        </w:rPr>
        <w:softHyphen/>
        <w:t>transport, riigisisene meretransport, hooned, põllumajandus, jäätmed ja väiketööstus).</w:t>
      </w:r>
    </w:p>
    <w:p w14:paraId="0D3C4143" w14:textId="77777777" w:rsidR="0015017D" w:rsidRPr="005A3AEC" w:rsidRDefault="0015017D" w:rsidP="0015017D">
      <w:pPr>
        <w:jc w:val="both"/>
        <w:rPr>
          <w:rFonts w:cs="Times New Roman"/>
        </w:rPr>
      </w:pPr>
    </w:p>
    <w:p w14:paraId="5BA062C2" w14:textId="77777777" w:rsidR="0015017D" w:rsidRPr="005A3AEC" w:rsidRDefault="0015017D" w:rsidP="0015017D">
      <w:pPr>
        <w:jc w:val="both"/>
        <w:rPr>
          <w:rFonts w:cs="Times New Roman"/>
        </w:rPr>
      </w:pPr>
      <w:r w:rsidRPr="005A3AEC">
        <w:rPr>
          <w:rFonts w:cs="Times New Roman"/>
        </w:rPr>
        <w:lastRenderedPageBreak/>
        <w:t xml:space="preserve">Muudetud määrusega määratakse igale liikmesriigile varasemast suurem riiklik eesmärk ja kohandatakse viisi, kuidas liikmesriigid saavad oma eesmärkide saavutamiseks kasutada olemasolevaid paindlikkusmeetmeid. Täiendavalt: </w:t>
      </w:r>
    </w:p>
    <w:p w14:paraId="32F987E4" w14:textId="77777777" w:rsidR="0015017D" w:rsidRPr="005A3AEC" w:rsidRDefault="0015017D" w:rsidP="0015017D">
      <w:pPr>
        <w:jc w:val="both"/>
        <w:rPr>
          <w:rFonts w:cs="Times New Roman"/>
        </w:rPr>
      </w:pPr>
    </w:p>
    <w:tbl>
      <w:tblPr>
        <w:tblStyle w:val="Kontuurtabel"/>
        <w:tblW w:w="0" w:type="auto"/>
        <w:tblLook w:val="04A0" w:firstRow="1" w:lastRow="0" w:firstColumn="1" w:lastColumn="0" w:noHBand="0" w:noVBand="1"/>
      </w:tblPr>
      <w:tblGrid>
        <w:gridCol w:w="9062"/>
      </w:tblGrid>
      <w:tr w:rsidR="005A3AEC" w:rsidRPr="005A3AEC" w14:paraId="3E62234A" w14:textId="77777777" w:rsidTr="00ED0A5C">
        <w:tc>
          <w:tcPr>
            <w:tcW w:w="9062" w:type="dxa"/>
            <w:shd w:val="clear" w:color="auto" w:fill="F2F2F2" w:themeFill="background1" w:themeFillShade="F2"/>
          </w:tcPr>
          <w:p w14:paraId="29DF0062" w14:textId="77777777" w:rsidR="0015017D" w:rsidRPr="005A3AEC" w:rsidRDefault="0015017D" w:rsidP="00ED0A5C">
            <w:pPr>
              <w:numPr>
                <w:ilvl w:val="0"/>
                <w:numId w:val="2"/>
              </w:numPr>
              <w:jc w:val="both"/>
              <w:rPr>
                <w:rFonts w:ascii="Times New Roman" w:hAnsi="Times New Roman"/>
              </w:rPr>
            </w:pPr>
            <w:r w:rsidRPr="005A3AEC">
              <w:rPr>
                <w:rFonts w:ascii="Times New Roman" w:hAnsi="Times New Roman"/>
              </w:rPr>
              <w:t>Kogu Eesti CO</w:t>
            </w:r>
            <w:r w:rsidRPr="005A3AEC">
              <w:rPr>
                <w:rFonts w:ascii="Times New Roman" w:hAnsi="Times New Roman"/>
                <w:vertAlign w:val="subscript"/>
              </w:rPr>
              <w:t>2</w:t>
            </w:r>
            <w:r w:rsidRPr="005A3AEC">
              <w:rPr>
                <w:rFonts w:ascii="Times New Roman" w:hAnsi="Times New Roman"/>
              </w:rPr>
              <w:t xml:space="preserve"> heide 2021. a seisuga oli 15,5 </w:t>
            </w:r>
            <w:proofErr w:type="spellStart"/>
            <w:r w:rsidRPr="005A3AEC">
              <w:rPr>
                <w:rFonts w:ascii="Times New Roman" w:hAnsi="Times New Roman"/>
              </w:rPr>
              <w:t>Mt</w:t>
            </w:r>
            <w:proofErr w:type="spellEnd"/>
            <w:r w:rsidRPr="005A3AEC">
              <w:rPr>
                <w:rFonts w:ascii="Times New Roman" w:hAnsi="Times New Roman"/>
              </w:rPr>
              <w:t>.</w:t>
            </w:r>
            <w:r w:rsidRPr="005A3AEC">
              <w:rPr>
                <w:rFonts w:ascii="Times New Roman" w:hAnsi="Times New Roman"/>
                <w:vertAlign w:val="superscript"/>
              </w:rPr>
              <w:footnoteReference w:id="21"/>
            </w:r>
            <w:r w:rsidRPr="005A3AEC">
              <w:rPr>
                <w:rFonts w:ascii="Times New Roman" w:hAnsi="Times New Roman"/>
                <w:vertAlign w:val="subscript"/>
              </w:rPr>
              <w:t xml:space="preserve"> </w:t>
            </w:r>
          </w:p>
          <w:p w14:paraId="6B1E7F2C" w14:textId="77777777" w:rsidR="0015017D" w:rsidRPr="005A3AEC" w:rsidRDefault="0015017D" w:rsidP="00ED0A5C">
            <w:pPr>
              <w:numPr>
                <w:ilvl w:val="0"/>
                <w:numId w:val="2"/>
              </w:numPr>
              <w:jc w:val="both"/>
              <w:rPr>
                <w:rFonts w:ascii="Times New Roman" w:hAnsi="Times New Roman"/>
              </w:rPr>
            </w:pPr>
            <w:r w:rsidRPr="005A3AEC">
              <w:rPr>
                <w:rFonts w:ascii="Times New Roman" w:hAnsi="Times New Roman"/>
              </w:rPr>
              <w:t>15,5 </w:t>
            </w:r>
            <w:proofErr w:type="spellStart"/>
            <w:r w:rsidRPr="005A3AEC">
              <w:rPr>
                <w:rFonts w:ascii="Times New Roman" w:hAnsi="Times New Roman"/>
              </w:rPr>
              <w:t>Mt</w:t>
            </w:r>
            <w:proofErr w:type="spellEnd"/>
            <w:r w:rsidRPr="005A3AEC">
              <w:rPr>
                <w:rFonts w:ascii="Times New Roman" w:hAnsi="Times New Roman"/>
              </w:rPr>
              <w:t xml:space="preserve"> CO</w:t>
            </w:r>
            <w:r w:rsidRPr="005A3AEC">
              <w:rPr>
                <w:rFonts w:ascii="Times New Roman" w:hAnsi="Times New Roman"/>
                <w:vertAlign w:val="subscript"/>
              </w:rPr>
              <w:t>2</w:t>
            </w:r>
            <w:r w:rsidRPr="005A3AEC">
              <w:rPr>
                <w:rFonts w:ascii="Times New Roman" w:hAnsi="Times New Roman"/>
              </w:rPr>
              <w:t>-st on 44% kaetud EL-i heitkogustega kauplemise süsteemiga ja ülejäänud heitkogus jagunes jõupingutuste jagamise määruse (37%) ning maakasutuse, maakasutuse muutuse ja metsanduse e LULUCF (19%) vahel.</w:t>
            </w:r>
          </w:p>
          <w:p w14:paraId="0C01B772" w14:textId="77777777" w:rsidR="0015017D" w:rsidRPr="005A3AEC" w:rsidRDefault="0015017D" w:rsidP="00ED0A5C">
            <w:pPr>
              <w:numPr>
                <w:ilvl w:val="0"/>
                <w:numId w:val="2"/>
              </w:numPr>
              <w:jc w:val="both"/>
              <w:rPr>
                <w:rFonts w:ascii="Times New Roman" w:hAnsi="Times New Roman"/>
              </w:rPr>
            </w:pPr>
            <w:r w:rsidRPr="005A3AEC">
              <w:rPr>
                <w:rFonts w:ascii="Times New Roman" w:hAnsi="Times New Roman"/>
              </w:rPr>
              <w:t xml:space="preserve">Jõupingutuste jagamise määruse 37% e </w:t>
            </w:r>
            <w:r w:rsidRPr="005A3AEC">
              <w:rPr>
                <w:rFonts w:ascii="Times New Roman" w:hAnsi="Times New Roman"/>
                <w:i/>
              </w:rPr>
              <w:t>ca</w:t>
            </w:r>
            <w:r w:rsidRPr="005A3AEC">
              <w:rPr>
                <w:rFonts w:ascii="Times New Roman" w:hAnsi="Times New Roman"/>
              </w:rPr>
              <w:t xml:space="preserve"> 6 </w:t>
            </w:r>
            <w:proofErr w:type="spellStart"/>
            <w:r w:rsidRPr="005A3AEC">
              <w:rPr>
                <w:rFonts w:ascii="Times New Roman" w:hAnsi="Times New Roman"/>
              </w:rPr>
              <w:t>Mt-st</w:t>
            </w:r>
            <w:proofErr w:type="spellEnd"/>
            <w:r w:rsidRPr="005A3AEC">
              <w:rPr>
                <w:rFonts w:ascii="Times New Roman" w:hAnsi="Times New Roman"/>
              </w:rPr>
              <w:t xml:space="preserve"> moodustas transpordisektori CO</w:t>
            </w:r>
            <w:r w:rsidRPr="005A3AEC">
              <w:rPr>
                <w:rFonts w:ascii="Times New Roman" w:hAnsi="Times New Roman"/>
                <w:vertAlign w:val="subscript"/>
              </w:rPr>
              <w:t>2</w:t>
            </w:r>
            <w:r w:rsidRPr="005A3AEC">
              <w:rPr>
                <w:rFonts w:ascii="Times New Roman" w:hAnsi="Times New Roman"/>
              </w:rPr>
              <w:t xml:space="preserve"> heide 2,35 </w:t>
            </w:r>
            <w:proofErr w:type="spellStart"/>
            <w:r w:rsidRPr="005A3AEC">
              <w:rPr>
                <w:rFonts w:ascii="Times New Roman" w:hAnsi="Times New Roman"/>
              </w:rPr>
              <w:t>Mt</w:t>
            </w:r>
            <w:proofErr w:type="spellEnd"/>
            <w:r w:rsidRPr="005A3AEC">
              <w:rPr>
                <w:rFonts w:ascii="Times New Roman" w:hAnsi="Times New Roman"/>
              </w:rPr>
              <w:t xml:space="preserve"> ja maanteetransport sellest omakorda 2,28 </w:t>
            </w:r>
            <w:proofErr w:type="spellStart"/>
            <w:r w:rsidRPr="005A3AEC">
              <w:rPr>
                <w:rFonts w:ascii="Times New Roman" w:hAnsi="Times New Roman"/>
              </w:rPr>
              <w:t>Mt</w:t>
            </w:r>
            <w:proofErr w:type="spellEnd"/>
            <w:r w:rsidRPr="005A3AEC">
              <w:rPr>
                <w:rFonts w:ascii="Times New Roman" w:hAnsi="Times New Roman"/>
              </w:rPr>
              <w:t>. Lisaks kuulub määruse alla väikese</w:t>
            </w:r>
            <w:r w:rsidRPr="005A3AEC">
              <w:rPr>
                <w:rFonts w:ascii="Times New Roman" w:hAnsi="Times New Roman"/>
              </w:rPr>
              <w:softHyphen/>
              <w:t>mahuline energeetika (sh hoonete küte ja jahutus), EL HKS-st välja jäänud tööstuslikud protsessid, põllumajandus, jäätmemajandus ja F-gaasid.</w:t>
            </w:r>
          </w:p>
          <w:p w14:paraId="38E738A7" w14:textId="77777777" w:rsidR="0015017D" w:rsidRPr="005A3AEC" w:rsidRDefault="0015017D" w:rsidP="00ED0A5C">
            <w:pPr>
              <w:numPr>
                <w:ilvl w:val="0"/>
                <w:numId w:val="2"/>
              </w:numPr>
              <w:jc w:val="both"/>
              <w:rPr>
                <w:rFonts w:ascii="Times New Roman" w:hAnsi="Times New Roman"/>
              </w:rPr>
            </w:pPr>
            <w:r w:rsidRPr="005A3AEC">
              <w:rPr>
                <w:rFonts w:ascii="Times New Roman" w:hAnsi="Times New Roman"/>
              </w:rPr>
              <w:t>Jõupingutuste jagamise määruse muudatus seab Eestile kohustusliku sihttaseme vähendada kasvuhoonegaaside heidet aastaks 2030 24% võrreldes 2005. a tasemega (varasem sihttase oli 13%).</w:t>
            </w:r>
          </w:p>
          <w:p w14:paraId="197526E7" w14:textId="77777777" w:rsidR="0015017D" w:rsidRPr="005A3AEC" w:rsidRDefault="0015017D" w:rsidP="00ED0A5C">
            <w:pPr>
              <w:numPr>
                <w:ilvl w:val="0"/>
                <w:numId w:val="2"/>
              </w:numPr>
              <w:jc w:val="both"/>
              <w:rPr>
                <w:rFonts w:ascii="Times New Roman" w:hAnsi="Times New Roman"/>
              </w:rPr>
            </w:pPr>
            <w:r w:rsidRPr="005A3AEC">
              <w:rPr>
                <w:rFonts w:ascii="Times New Roman" w:hAnsi="Times New Roman"/>
              </w:rPr>
              <w:t>Viimase EKUK prognoosi järgi</w:t>
            </w:r>
            <w:r w:rsidRPr="005A3AEC">
              <w:rPr>
                <w:rStyle w:val="Allmrkuseviide"/>
                <w:rFonts w:ascii="Times New Roman" w:hAnsi="Times New Roman"/>
              </w:rPr>
              <w:footnoteReference w:id="22"/>
            </w:r>
            <w:r w:rsidRPr="005A3AEC">
              <w:rPr>
                <w:rFonts w:ascii="Times New Roman" w:hAnsi="Times New Roman"/>
              </w:rPr>
              <w:t xml:space="preserve"> jääb Eestil eesmärgi täitmisest puudu ~3 </w:t>
            </w:r>
            <w:proofErr w:type="spellStart"/>
            <w:r w:rsidRPr="005A3AEC">
              <w:rPr>
                <w:rFonts w:ascii="Times New Roman" w:hAnsi="Times New Roman"/>
              </w:rPr>
              <w:t>Mt</w:t>
            </w:r>
            <w:proofErr w:type="spellEnd"/>
            <w:r w:rsidRPr="005A3AEC">
              <w:rPr>
                <w:rFonts w:ascii="Times New Roman" w:hAnsi="Times New Roman"/>
              </w:rPr>
              <w:t xml:space="preserve"> kumulatiivselt aastaks 2030 – võimalus panustada sellesse sihti teistelt EL riikidelt heite vähendamise ühikuid ostes sõltub riikide müügivõimalustest ja ostusoovidest, selle maksumus võib olla suurusjärgus mõnisada miljonit eurot. Prognoos sisaldab ka otsustamata meetmeid arengukavadest. Tegelik pilt on ilmselt kehvem.</w:t>
            </w:r>
          </w:p>
        </w:tc>
      </w:tr>
    </w:tbl>
    <w:p w14:paraId="55F0B0A3" w14:textId="77777777" w:rsidR="0015017D" w:rsidRPr="005A3AEC" w:rsidRDefault="0015017D" w:rsidP="0015017D">
      <w:pPr>
        <w:jc w:val="both"/>
        <w:rPr>
          <w:rFonts w:cs="Times New Roman"/>
        </w:rPr>
      </w:pPr>
    </w:p>
    <w:p w14:paraId="44E947F9" w14:textId="77777777" w:rsidR="008A5ABA" w:rsidRPr="005A3AEC" w:rsidRDefault="008A5ABA" w:rsidP="00012B06">
      <w:pPr>
        <w:jc w:val="both"/>
        <w:rPr>
          <w:rFonts w:cs="Times New Roman"/>
          <w:b/>
        </w:rPr>
      </w:pPr>
    </w:p>
    <w:p w14:paraId="54F37C61" w14:textId="785401F4" w:rsidR="008A5ABA" w:rsidRPr="005A3AEC" w:rsidRDefault="00B11254" w:rsidP="00012B06">
      <w:pPr>
        <w:jc w:val="both"/>
        <w:rPr>
          <w:rFonts w:cs="Times New Roman"/>
          <w:b/>
        </w:rPr>
      </w:pPr>
      <w:r w:rsidRPr="005A3AEC">
        <w:rPr>
          <w:rFonts w:cs="Times New Roman"/>
          <w:b/>
        </w:rPr>
        <w:t>3.</w:t>
      </w:r>
      <w:r w:rsidR="008A5ABA" w:rsidRPr="005A3AEC">
        <w:rPr>
          <w:rFonts w:cs="Times New Roman"/>
          <w:b/>
        </w:rPr>
        <w:t xml:space="preserve"> </w:t>
      </w:r>
      <w:r w:rsidRPr="005A3AEC">
        <w:rPr>
          <w:rFonts w:cs="Times New Roman"/>
          <w:b/>
        </w:rPr>
        <w:t>Eelnõu sisu</w:t>
      </w:r>
      <w:ins w:id="8" w:author="Kärt Voor" w:date="2023-12-04T16:02:00Z">
        <w:r w:rsidR="00072018">
          <w:rPr>
            <w:rFonts w:cs="Times New Roman"/>
            <w:b/>
          </w:rPr>
          <w:t xml:space="preserve"> ja võrdlev analüüs</w:t>
        </w:r>
      </w:ins>
    </w:p>
    <w:p w14:paraId="18D3A5BE" w14:textId="1645635C" w:rsidR="008A5ABA" w:rsidRPr="005A3AEC" w:rsidRDefault="008A5ABA" w:rsidP="00012B06">
      <w:pPr>
        <w:jc w:val="both"/>
        <w:rPr>
          <w:rFonts w:cs="Times New Roman"/>
        </w:rPr>
      </w:pPr>
    </w:p>
    <w:p w14:paraId="474F27BB" w14:textId="77777777" w:rsidR="000C0A26" w:rsidRPr="005A3AEC" w:rsidRDefault="000C0A26" w:rsidP="00B04A80">
      <w:pPr>
        <w:jc w:val="both"/>
        <w:rPr>
          <w:rFonts w:cs="Times New Roman"/>
        </w:rPr>
      </w:pPr>
      <w:r w:rsidRPr="005A3AEC">
        <w:rPr>
          <w:rFonts w:cs="Times New Roman"/>
        </w:rPr>
        <w:t>Põhiseaduse § 113 sätestab, et riiklikud maksud, koormised, lõivud, trahvid ja sundkindlustuse maksed sätestab seadus.</w:t>
      </w:r>
    </w:p>
    <w:p w14:paraId="7B65860F" w14:textId="77777777" w:rsidR="000C0A26" w:rsidRPr="005A3AEC" w:rsidRDefault="000C0A26" w:rsidP="00B04A80">
      <w:pPr>
        <w:jc w:val="both"/>
      </w:pPr>
    </w:p>
    <w:p w14:paraId="787C5A63" w14:textId="77777777" w:rsidR="0013254E" w:rsidRPr="005A3AEC" w:rsidRDefault="000C0A26" w:rsidP="00B04A80">
      <w:pPr>
        <w:jc w:val="both"/>
      </w:pPr>
      <w:r w:rsidRPr="005A3AEC">
        <w:t xml:space="preserve">Mootorsõidukimaks on riiklik maks ning riikliku maksu kehtestamisel peab Riigikogu seaduses sätestama kõik maksukohustuse elemendid, mille tulemusel tekib seaduse vahetu toimena maksukohustus. Maksukorralduse seaduse § 4 lõike 3 kohaselt </w:t>
      </w:r>
      <w:bookmarkStart w:id="9" w:name="para4lg3p1"/>
      <w:r w:rsidRPr="005A3AEC">
        <w:t xml:space="preserve">sätestatakse maksuseaduses </w:t>
      </w:r>
      <w:bookmarkEnd w:id="9"/>
      <w:r w:rsidRPr="005A3AEC">
        <w:t xml:space="preserve">maksu nimetus, </w:t>
      </w:r>
      <w:bookmarkStart w:id="10" w:name="para4lg3p3"/>
      <w:r w:rsidRPr="005A3AEC">
        <w:t xml:space="preserve">maksu objekt, </w:t>
      </w:r>
      <w:bookmarkEnd w:id="10"/>
      <w:r w:rsidRPr="005A3AEC">
        <w:t>maksumäär</w:t>
      </w:r>
      <w:bookmarkStart w:id="11" w:name="para4lg3p4"/>
      <w:r w:rsidRPr="005A3AEC">
        <w:t>,</w:t>
      </w:r>
      <w:bookmarkEnd w:id="11"/>
      <w:r w:rsidRPr="005A3AEC">
        <w:t xml:space="preserve"> maksumaksja, </w:t>
      </w:r>
      <w:bookmarkStart w:id="12" w:name="para4lg3p6"/>
      <w:r w:rsidRPr="005A3AEC">
        <w:t xml:space="preserve">maksu saaja või laekumise koht, </w:t>
      </w:r>
      <w:bookmarkEnd w:id="12"/>
      <w:r w:rsidRPr="005A3AEC">
        <w:t>maksu tasumise tähtpäev või tähtaeg, perioodilise maksu korral ka maksustamisperiood, maksusumma arvutamise ja tasumise kord ning sellega kaasnevad lisakohustused, võimalikud maksusoodustused.</w:t>
      </w:r>
      <w:r w:rsidR="0013254E" w:rsidRPr="005A3AEC">
        <w:t xml:space="preserve"> </w:t>
      </w:r>
    </w:p>
    <w:p w14:paraId="2225C119" w14:textId="77777777" w:rsidR="0013254E" w:rsidRPr="005A3AEC" w:rsidRDefault="0013254E" w:rsidP="00B04A80">
      <w:pPr>
        <w:jc w:val="both"/>
      </w:pPr>
    </w:p>
    <w:p w14:paraId="10F13563" w14:textId="36059425" w:rsidR="000C0A26" w:rsidRPr="005A3AEC" w:rsidRDefault="0013254E" w:rsidP="0013254E">
      <w:pPr>
        <w:jc w:val="both"/>
      </w:pPr>
      <w:r w:rsidRPr="005A3AEC">
        <w:t>Maksu põhitunnuseks on fiskaalne eesmärk (riigi tegevuseks vajalike tulude saamine), kuid maksul võib olla ka regulatiivseid eesmärke. Mootorsõidukimaks</w:t>
      </w:r>
      <w:r w:rsidR="007E73F1" w:rsidRPr="005A3AEC">
        <w:t xml:space="preserve"> ja registreerimistasu</w:t>
      </w:r>
      <w:r w:rsidRPr="005A3AEC">
        <w:t xml:space="preserve"> on suunatud Eesti sihile vähendada transpordivaldkonnas juba lähiaastail fossiilenergiakasutust ja heitkoguseid, panustades seeläbi nii rahvatervisele kui elukeskkonnale avalduva negatiivse mõju vähendamisse. Igaühel on õigus puhtale ja hävimise eest kaitstud keskkonnale. </w:t>
      </w:r>
    </w:p>
    <w:p w14:paraId="68ABDDBA" w14:textId="77777777" w:rsidR="000C0A26" w:rsidRPr="005A3AEC" w:rsidRDefault="000C0A26" w:rsidP="00B04A80">
      <w:pPr>
        <w:jc w:val="both"/>
        <w:rPr>
          <w:rFonts w:cs="Times New Roman"/>
        </w:rPr>
      </w:pPr>
    </w:p>
    <w:p w14:paraId="270FFA23" w14:textId="22A700D2" w:rsidR="00B04A80" w:rsidRPr="005A3AEC" w:rsidRDefault="00B04A80" w:rsidP="00B04A80">
      <w:pPr>
        <w:jc w:val="both"/>
        <w:rPr>
          <w:rFonts w:cs="Times New Roman"/>
        </w:rPr>
      </w:pPr>
      <w:r w:rsidRPr="005A3AEC">
        <w:rPr>
          <w:rFonts w:cs="Times New Roman"/>
        </w:rPr>
        <w:t xml:space="preserve">Mootorsõidukimaksu seaduse eelnõu koosneb </w:t>
      </w:r>
      <w:r w:rsidR="007E73F1" w:rsidRPr="005A3AEC">
        <w:rPr>
          <w:rFonts w:cs="Times New Roman"/>
        </w:rPr>
        <w:t>viiest</w:t>
      </w:r>
      <w:r w:rsidRPr="005A3AEC">
        <w:rPr>
          <w:rFonts w:cs="Times New Roman"/>
        </w:rPr>
        <w:t xml:space="preserve"> peatükist. Esimeses peatükis antakse üldsätted, sealhulgas sätestatakse mootorsõiduki</w:t>
      </w:r>
      <w:r w:rsidR="007E73F1" w:rsidRPr="005A3AEC">
        <w:rPr>
          <w:rFonts w:cs="Times New Roman"/>
        </w:rPr>
        <w:t>maksu olemu</w:t>
      </w:r>
      <w:r w:rsidRPr="005A3AEC">
        <w:rPr>
          <w:rFonts w:cs="Times New Roman"/>
        </w:rPr>
        <w:t xml:space="preserve">s ja nimetatakse maksuga hõlmatud kategooriad. </w:t>
      </w:r>
    </w:p>
    <w:p w14:paraId="2AFBCE3C" w14:textId="77777777" w:rsidR="00B04A80" w:rsidRPr="005A3AEC" w:rsidRDefault="00B04A80" w:rsidP="00B04A80">
      <w:pPr>
        <w:jc w:val="both"/>
        <w:rPr>
          <w:rFonts w:cs="Times New Roman"/>
        </w:rPr>
      </w:pPr>
    </w:p>
    <w:p w14:paraId="19238C25" w14:textId="2F7DBDFB" w:rsidR="00B04A80" w:rsidRPr="005A3AEC" w:rsidRDefault="00B04A80" w:rsidP="00B04A80">
      <w:pPr>
        <w:jc w:val="both"/>
        <w:rPr>
          <w:rFonts w:cs="Times New Roman"/>
        </w:rPr>
      </w:pPr>
      <w:r w:rsidRPr="009441CC">
        <w:rPr>
          <w:rFonts w:cs="Times New Roman"/>
        </w:rPr>
        <w:t>Teises peatükis kirjeldatakse maksu korda</w:t>
      </w:r>
      <w:r w:rsidR="007E73F1" w:rsidRPr="009441CC">
        <w:rPr>
          <w:rFonts w:cs="Times New Roman"/>
        </w:rPr>
        <w:t>. Kolmandas peatükis</w:t>
      </w:r>
      <w:r w:rsidRPr="009441CC">
        <w:rPr>
          <w:rFonts w:cs="Times New Roman"/>
        </w:rPr>
        <w:t xml:space="preserve"> sätestatakse maksumäärad. </w:t>
      </w:r>
      <w:r w:rsidRPr="009441CC">
        <w:rPr>
          <w:szCs w:val="24"/>
        </w:rPr>
        <w:t xml:space="preserve">L3e-, L4e-, L5e-, L6e- ja L7e-kategooria, MS2-kategooria ning T1b-, T3- ja T5-kategooria mootorsõidukid maksustatakse üksnes </w:t>
      </w:r>
      <w:r w:rsidR="008F4864" w:rsidRPr="009441CC">
        <w:rPr>
          <w:rFonts w:cs="Times New Roman"/>
        </w:rPr>
        <w:t>mootorsõiduki</w:t>
      </w:r>
      <w:r w:rsidRPr="009441CC">
        <w:rPr>
          <w:szCs w:val="24"/>
        </w:rPr>
        <w:t>maksuga nende mootori mahu põhjal.</w:t>
      </w:r>
      <w:r w:rsidRPr="005A3AEC">
        <w:rPr>
          <w:szCs w:val="24"/>
        </w:rPr>
        <w:t xml:space="preserve"> </w:t>
      </w:r>
    </w:p>
    <w:p w14:paraId="03C431B3" w14:textId="77777777" w:rsidR="00B04A80" w:rsidRPr="005A3AEC" w:rsidRDefault="00B04A80" w:rsidP="00B04A80">
      <w:pPr>
        <w:jc w:val="both"/>
        <w:rPr>
          <w:rFonts w:cs="Times New Roman"/>
        </w:rPr>
      </w:pPr>
    </w:p>
    <w:p w14:paraId="18B353BB" w14:textId="0863C564" w:rsidR="00B04A80" w:rsidRPr="009441CC" w:rsidRDefault="008F4864" w:rsidP="00B04A80">
      <w:pPr>
        <w:jc w:val="both"/>
        <w:rPr>
          <w:rFonts w:cs="Times New Roman"/>
        </w:rPr>
      </w:pPr>
      <w:r w:rsidRPr="009441CC">
        <w:rPr>
          <w:rFonts w:cs="Times New Roman"/>
        </w:rPr>
        <w:lastRenderedPageBreak/>
        <w:t>Mootorsõiduki</w:t>
      </w:r>
      <w:r w:rsidR="00B04A80" w:rsidRPr="009441CC">
        <w:rPr>
          <w:rFonts w:cs="Times New Roman"/>
        </w:rPr>
        <w:t xml:space="preserve">maks M1 ja M1G kategooria mootorsõidukile kehtestatakse kolme komponendi summana, milleks on baasosa, süsinikdioksiidi heite osa ja massiosa. Heite osa arvestamisel võetakse aluseks WLTP meetodiga arvutatud näit, kuid üksnes NEDC näiduga sõidukite puhul kasutatakse vastavat kordajat. M1 ja M1G elektriautode puhul leitakse maksumäär baasosa ja raskemate elektriautode puhul ka massiosa liitmisel. </w:t>
      </w:r>
    </w:p>
    <w:p w14:paraId="329FED26" w14:textId="77777777" w:rsidR="00B04A80" w:rsidRPr="009441CC" w:rsidRDefault="00B04A80" w:rsidP="00B04A80">
      <w:pPr>
        <w:jc w:val="both"/>
        <w:rPr>
          <w:rFonts w:cs="Times New Roman"/>
        </w:rPr>
      </w:pPr>
    </w:p>
    <w:p w14:paraId="3C5997D5" w14:textId="181F4BB9" w:rsidR="00B04A80" w:rsidRPr="009441CC" w:rsidRDefault="008F4864" w:rsidP="00B04A80">
      <w:pPr>
        <w:jc w:val="both"/>
        <w:rPr>
          <w:rFonts w:cs="Times New Roman"/>
        </w:rPr>
      </w:pPr>
      <w:r w:rsidRPr="009441CC">
        <w:rPr>
          <w:rFonts w:cs="Times New Roman"/>
        </w:rPr>
        <w:t>Mootorsõiduki</w:t>
      </w:r>
      <w:r w:rsidR="00B04A80" w:rsidRPr="009441CC">
        <w:rPr>
          <w:rFonts w:cs="Times New Roman"/>
        </w:rPr>
        <w:t>maks N1 ja N1G kategooria mootorsõidukile kehtestatakse kahe komponendi summana, milleks on baasosa ja süsinikdioksiidi heite osa. Arvestatakse WLTP meetodiga arvutatud näitu ja NEDC näidu puhul kordajat. Elektrisõidukite puhul rakendub vaid baasosa.  </w:t>
      </w:r>
    </w:p>
    <w:p w14:paraId="542295BA" w14:textId="77777777" w:rsidR="00B04A80" w:rsidRPr="009441CC" w:rsidRDefault="00B04A80" w:rsidP="00B04A80">
      <w:pPr>
        <w:jc w:val="both"/>
        <w:rPr>
          <w:rFonts w:cs="Times New Roman"/>
        </w:rPr>
      </w:pPr>
    </w:p>
    <w:p w14:paraId="4DD6E81F" w14:textId="7F01BB85" w:rsidR="00B04A80" w:rsidRPr="009441CC" w:rsidRDefault="00B04A80" w:rsidP="00B04A80">
      <w:pPr>
        <w:jc w:val="both"/>
        <w:rPr>
          <w:rFonts w:cs="Times New Roman"/>
        </w:rPr>
      </w:pPr>
      <w:r w:rsidRPr="009441CC">
        <w:rPr>
          <w:rFonts w:cs="Times New Roman"/>
        </w:rPr>
        <w:t xml:space="preserve">Registreerimistasu M1 ja M1G kategooria mootorsõidukile on analoogselt </w:t>
      </w:r>
      <w:r w:rsidR="008F4864" w:rsidRPr="009441CC">
        <w:rPr>
          <w:rFonts w:cs="Times New Roman"/>
        </w:rPr>
        <w:t>mootorsõiduki</w:t>
      </w:r>
      <w:r w:rsidRPr="009441CC">
        <w:rPr>
          <w:rFonts w:cs="Times New Roman"/>
        </w:rPr>
        <w:t xml:space="preserve">maksuga samuti kehtestatud kolme komponendi summana, kuid süsinikdioksiidi heite osa maksustatakse progresseeruvamalt. Arvestatakse WLTP meetodiga arvutatud näitu ja NEDC näidu puhul kordajat. Elektriautode puhul rakendub baasosa ja raskemate mudelite puhul ka massiosa. </w:t>
      </w:r>
    </w:p>
    <w:p w14:paraId="4893C826" w14:textId="77777777" w:rsidR="00B04A80" w:rsidRPr="009441CC" w:rsidRDefault="00B04A80" w:rsidP="00B04A80">
      <w:pPr>
        <w:jc w:val="both"/>
        <w:rPr>
          <w:rFonts w:cs="Times New Roman"/>
        </w:rPr>
      </w:pPr>
    </w:p>
    <w:p w14:paraId="6872404E" w14:textId="23455B29" w:rsidR="00B04A80" w:rsidRPr="009441CC" w:rsidRDefault="00B04A80" w:rsidP="00B04A80">
      <w:pPr>
        <w:jc w:val="both"/>
        <w:rPr>
          <w:rFonts w:cs="Times New Roman"/>
        </w:rPr>
      </w:pPr>
      <w:r w:rsidRPr="009441CC">
        <w:rPr>
          <w:rFonts w:cs="Times New Roman"/>
        </w:rPr>
        <w:t>N1 ja N1G kategooria mootorsõidukite registreerimistasu koosneb baasosast ja süsinikdioksiidi heite osast. Elektrisõidukite puhul rakendub vaid baasosa.</w:t>
      </w:r>
    </w:p>
    <w:p w14:paraId="0219DCC3" w14:textId="77777777" w:rsidR="00B04A80" w:rsidRPr="005A3AEC" w:rsidRDefault="00B04A80" w:rsidP="00B04A80">
      <w:pPr>
        <w:jc w:val="both"/>
        <w:rPr>
          <w:rFonts w:cs="Times New Roman"/>
          <w:highlight w:val="yellow"/>
        </w:rPr>
      </w:pPr>
    </w:p>
    <w:p w14:paraId="3536D1F3" w14:textId="27031938" w:rsidR="00B04A80" w:rsidRPr="005A3AEC" w:rsidRDefault="00B04A80" w:rsidP="00B04A80">
      <w:pPr>
        <w:jc w:val="both"/>
        <w:rPr>
          <w:rFonts w:cs="Times New Roman"/>
        </w:rPr>
      </w:pPr>
      <w:r w:rsidRPr="005A3AEC">
        <w:rPr>
          <w:rFonts w:cs="Times New Roman"/>
        </w:rPr>
        <w:t xml:space="preserve">Neljandas peatükis sätestatakse </w:t>
      </w:r>
      <w:r w:rsidR="00090849" w:rsidRPr="005A3AEC">
        <w:rPr>
          <w:rFonts w:cs="Times New Roman"/>
        </w:rPr>
        <w:t>maksukohustuslaste registri alamosaks saava mootorsõidukimaksu registri sätted.</w:t>
      </w:r>
      <w:r w:rsidRPr="005A3AEC">
        <w:rPr>
          <w:rFonts w:cs="Times New Roman"/>
        </w:rPr>
        <w:t xml:space="preserve"> </w:t>
      </w:r>
    </w:p>
    <w:p w14:paraId="13211819" w14:textId="77777777" w:rsidR="00B04A80" w:rsidRPr="005A3AEC" w:rsidRDefault="00B04A80" w:rsidP="00B04A80">
      <w:pPr>
        <w:jc w:val="both"/>
        <w:rPr>
          <w:rFonts w:cs="Times New Roman"/>
          <w:szCs w:val="24"/>
        </w:rPr>
      </w:pPr>
    </w:p>
    <w:p w14:paraId="77A61FC4" w14:textId="1261F15B" w:rsidR="00B04A80" w:rsidRPr="005A3AEC" w:rsidRDefault="00B04A80" w:rsidP="00B04A80">
      <w:pPr>
        <w:jc w:val="both"/>
        <w:rPr>
          <w:rFonts w:cs="Times New Roman"/>
          <w:szCs w:val="24"/>
        </w:rPr>
      </w:pPr>
      <w:r w:rsidRPr="005A3AEC">
        <w:rPr>
          <w:rFonts w:cs="Times New Roman"/>
          <w:szCs w:val="24"/>
        </w:rPr>
        <w:t xml:space="preserve">Viiendas peatükis </w:t>
      </w:r>
      <w:r w:rsidR="00090849" w:rsidRPr="005A3AEC">
        <w:rPr>
          <w:rFonts w:cs="Times New Roman"/>
          <w:szCs w:val="24"/>
        </w:rPr>
        <w:t xml:space="preserve">sätestaks </w:t>
      </w:r>
      <w:r w:rsidRPr="005A3AEC">
        <w:rPr>
          <w:rFonts w:cs="Times New Roman"/>
          <w:szCs w:val="24"/>
        </w:rPr>
        <w:t>rakendussätted.</w:t>
      </w:r>
      <w:r w:rsidR="00090849" w:rsidRPr="005A3AEC">
        <w:rPr>
          <w:rFonts w:cs="Times New Roman"/>
          <w:szCs w:val="24"/>
        </w:rPr>
        <w:t xml:space="preserve"> Rakendussätetes täiendatakse järgmisi seadusi: </w:t>
      </w:r>
    </w:p>
    <w:p w14:paraId="4BFFEE5B" w14:textId="1998BFA1" w:rsidR="00090849" w:rsidRPr="005A3AEC" w:rsidRDefault="00090849" w:rsidP="00090849">
      <w:pPr>
        <w:pStyle w:val="Loendilik"/>
        <w:numPr>
          <w:ilvl w:val="0"/>
          <w:numId w:val="17"/>
        </w:numPr>
        <w:jc w:val="both"/>
        <w:rPr>
          <w:rFonts w:ascii="Times New Roman" w:hAnsi="Times New Roman"/>
          <w:sz w:val="24"/>
          <w:szCs w:val="24"/>
        </w:rPr>
      </w:pPr>
      <w:commentRangeStart w:id="13"/>
      <w:r w:rsidRPr="005A3AEC">
        <w:rPr>
          <w:rFonts w:ascii="Times New Roman" w:hAnsi="Times New Roman"/>
          <w:sz w:val="24"/>
          <w:szCs w:val="24"/>
        </w:rPr>
        <w:t>liiklusseadus</w:t>
      </w:r>
    </w:p>
    <w:p w14:paraId="5274DB84" w14:textId="116ABCBB" w:rsidR="00090849" w:rsidRPr="005A3AEC" w:rsidRDefault="00090849" w:rsidP="00090849">
      <w:pPr>
        <w:pStyle w:val="Loendilik"/>
        <w:numPr>
          <w:ilvl w:val="0"/>
          <w:numId w:val="17"/>
        </w:numPr>
        <w:jc w:val="both"/>
        <w:rPr>
          <w:rFonts w:ascii="Times New Roman" w:hAnsi="Times New Roman"/>
          <w:sz w:val="24"/>
          <w:szCs w:val="24"/>
        </w:rPr>
      </w:pPr>
      <w:r w:rsidRPr="005A3AEC">
        <w:rPr>
          <w:rFonts w:ascii="Times New Roman" w:hAnsi="Times New Roman"/>
          <w:sz w:val="24"/>
          <w:szCs w:val="24"/>
        </w:rPr>
        <w:t>maksukorralduse seadus</w:t>
      </w:r>
    </w:p>
    <w:p w14:paraId="02079BB3" w14:textId="4510BB1F" w:rsidR="00090849" w:rsidRPr="005A3AEC" w:rsidRDefault="00090849" w:rsidP="00090849">
      <w:pPr>
        <w:pStyle w:val="Loendilik"/>
        <w:numPr>
          <w:ilvl w:val="0"/>
          <w:numId w:val="17"/>
        </w:numPr>
        <w:jc w:val="both"/>
        <w:rPr>
          <w:rFonts w:ascii="Times New Roman" w:hAnsi="Times New Roman"/>
          <w:sz w:val="24"/>
          <w:szCs w:val="24"/>
        </w:rPr>
      </w:pPr>
      <w:r w:rsidRPr="005A3AEC">
        <w:rPr>
          <w:rFonts w:ascii="Times New Roman" w:hAnsi="Times New Roman"/>
          <w:sz w:val="24"/>
          <w:szCs w:val="24"/>
        </w:rPr>
        <w:t>riigilõivuseadus</w:t>
      </w:r>
      <w:commentRangeEnd w:id="13"/>
      <w:r w:rsidR="00072018">
        <w:rPr>
          <w:rStyle w:val="Kommentaariviide"/>
        </w:rPr>
        <w:commentReference w:id="13"/>
      </w:r>
    </w:p>
    <w:p w14:paraId="068C6E2B" w14:textId="2DE77B24" w:rsidR="00012B06" w:rsidRPr="005A3AEC" w:rsidRDefault="00012B06" w:rsidP="00012B06">
      <w:pPr>
        <w:jc w:val="both"/>
        <w:rPr>
          <w:rFonts w:cs="Times New Roman"/>
          <w:szCs w:val="24"/>
        </w:rPr>
      </w:pPr>
    </w:p>
    <w:p w14:paraId="246BD69E" w14:textId="26245991" w:rsidR="00090849" w:rsidRPr="005A3AEC" w:rsidRDefault="00090849" w:rsidP="00012B06">
      <w:pPr>
        <w:jc w:val="both"/>
        <w:rPr>
          <w:rFonts w:cs="Times New Roman"/>
          <w:szCs w:val="24"/>
        </w:rPr>
      </w:pPr>
      <w:r w:rsidRPr="005A3AEC">
        <w:rPr>
          <w:rFonts w:cs="Times New Roman"/>
          <w:szCs w:val="24"/>
        </w:rPr>
        <w:t>Liiklusseaduse muudatusega kehtestatakse registreerimistasu regulatsioon, mis mootorsõidukimaksu kõrval moodustab teise poole Eesti mootorsõidukite maksustamise eesmärgist. Registreerimis</w:t>
      </w:r>
      <w:r w:rsidRPr="005A3AEC">
        <w:rPr>
          <w:rFonts w:cs="Times New Roman"/>
          <w:i/>
          <w:iCs/>
          <w:szCs w:val="24"/>
        </w:rPr>
        <w:t>tasu</w:t>
      </w:r>
      <w:r w:rsidRPr="005A3AEC">
        <w:rPr>
          <w:rFonts w:cs="Times New Roman"/>
          <w:szCs w:val="24"/>
        </w:rPr>
        <w:t xml:space="preserve"> regulatsioon ei sobi õiguslikult maksuseadusesse, seega analoogselt näiteks teekasutustasuga lisatakse see liiklusseadusesse.</w:t>
      </w:r>
    </w:p>
    <w:p w14:paraId="3F033564" w14:textId="77777777" w:rsidR="00090849" w:rsidRPr="005A3AEC" w:rsidRDefault="00090849" w:rsidP="00012B06">
      <w:pPr>
        <w:jc w:val="both"/>
        <w:rPr>
          <w:rFonts w:cs="Times New Roman"/>
          <w:szCs w:val="24"/>
        </w:rPr>
      </w:pPr>
    </w:p>
    <w:p w14:paraId="572C4C24" w14:textId="4EAA9C82" w:rsidR="00300A2B" w:rsidRPr="005A3AEC" w:rsidRDefault="00300A2B" w:rsidP="00012B06">
      <w:pPr>
        <w:jc w:val="both"/>
        <w:rPr>
          <w:rFonts w:cs="Times New Roman"/>
          <w:b/>
          <w:bCs/>
          <w:szCs w:val="24"/>
        </w:rPr>
      </w:pPr>
      <w:r w:rsidRPr="005A3AEC">
        <w:rPr>
          <w:rFonts w:cs="Times New Roman"/>
          <w:b/>
          <w:bCs/>
          <w:szCs w:val="24"/>
        </w:rPr>
        <w:t>1. peatükk Üldsätted</w:t>
      </w:r>
    </w:p>
    <w:p w14:paraId="0451E839" w14:textId="77777777" w:rsidR="00300A2B" w:rsidRPr="005A3AEC" w:rsidRDefault="00300A2B" w:rsidP="00012B06">
      <w:pPr>
        <w:jc w:val="both"/>
        <w:rPr>
          <w:rFonts w:cs="Times New Roman"/>
        </w:rPr>
      </w:pPr>
    </w:p>
    <w:p w14:paraId="0A7416FB" w14:textId="0BBF4DD9" w:rsidR="00495D4F" w:rsidRPr="005A3AEC" w:rsidRDefault="008A5ABA" w:rsidP="00012B06">
      <w:pPr>
        <w:jc w:val="both"/>
        <w:rPr>
          <w:rFonts w:cs="Times New Roman"/>
          <w:b/>
          <w:bCs/>
        </w:rPr>
      </w:pPr>
      <w:r w:rsidRPr="005A3AEC">
        <w:rPr>
          <w:rFonts w:cs="Times New Roman"/>
          <w:b/>
          <w:bCs/>
        </w:rPr>
        <w:t>Eelnõu § 1</w:t>
      </w:r>
      <w:r w:rsidR="009A178F" w:rsidRPr="005A3AEC">
        <w:rPr>
          <w:rFonts w:cs="Times New Roman"/>
          <w:b/>
          <w:bCs/>
        </w:rPr>
        <w:t>.</w:t>
      </w:r>
      <w:r w:rsidR="00495D4F" w:rsidRPr="005A3AEC">
        <w:rPr>
          <w:rFonts w:cs="Times New Roman"/>
          <w:b/>
          <w:bCs/>
        </w:rPr>
        <w:t xml:space="preserve"> Mootorsõidukimaksu mõiste</w:t>
      </w:r>
    </w:p>
    <w:p w14:paraId="60D37E64" w14:textId="2A7E9CA8" w:rsidR="00C75B22" w:rsidRPr="005A3AEC" w:rsidRDefault="00495D4F" w:rsidP="00E24323">
      <w:pPr>
        <w:jc w:val="both"/>
        <w:rPr>
          <w:rFonts w:cs="Times New Roman"/>
        </w:rPr>
      </w:pPr>
      <w:r w:rsidRPr="005A3AEC">
        <w:rPr>
          <w:rFonts w:cs="Times New Roman"/>
        </w:rPr>
        <w:t>Paragrahviga</w:t>
      </w:r>
      <w:r w:rsidR="00462F1B" w:rsidRPr="005A3AEC">
        <w:rPr>
          <w:rFonts w:cs="Times New Roman"/>
        </w:rPr>
        <w:t xml:space="preserve"> kehtestatakse mootorsõidukimaks</w:t>
      </w:r>
      <w:r w:rsidR="001C0186" w:rsidRPr="005A3AEC">
        <w:rPr>
          <w:rFonts w:cs="Times New Roman"/>
        </w:rPr>
        <w:t>u</w:t>
      </w:r>
      <w:r w:rsidR="009441CC">
        <w:rPr>
          <w:rFonts w:cs="Times New Roman"/>
        </w:rPr>
        <w:t xml:space="preserve"> seaduse reguleerimisala</w:t>
      </w:r>
      <w:r w:rsidR="001C0186" w:rsidRPr="005A3AEC">
        <w:rPr>
          <w:rFonts w:cs="Times New Roman"/>
        </w:rPr>
        <w:t>.</w:t>
      </w:r>
      <w:r w:rsidR="00012B06" w:rsidRPr="005A3AEC">
        <w:rPr>
          <w:rFonts w:cs="Times New Roman"/>
        </w:rPr>
        <w:t xml:space="preserve"> </w:t>
      </w:r>
      <w:r w:rsidR="008F4864" w:rsidRPr="005A3AEC">
        <w:rPr>
          <w:rFonts w:cs="Times New Roman"/>
        </w:rPr>
        <w:t>Mootorsõiduki</w:t>
      </w:r>
      <w:r w:rsidR="00C03698" w:rsidRPr="005A3AEC">
        <w:rPr>
          <w:rFonts w:cs="Times New Roman"/>
        </w:rPr>
        <w:t xml:space="preserve">maksu kogumist haldab Maksu- ja Tolliamet, kes on Eestis </w:t>
      </w:r>
      <w:r w:rsidR="001C0186" w:rsidRPr="005A3AEC">
        <w:rPr>
          <w:rFonts w:cs="Times New Roman"/>
        </w:rPr>
        <w:t xml:space="preserve">vastavalt maksukorralduse seadusele </w:t>
      </w:r>
      <w:r w:rsidR="00C03698" w:rsidRPr="005A3AEC">
        <w:rPr>
          <w:rFonts w:cs="Times New Roman"/>
        </w:rPr>
        <w:t xml:space="preserve">riiklike maksude maksuhaldur. </w:t>
      </w:r>
    </w:p>
    <w:p w14:paraId="7B0403F6" w14:textId="6418E894" w:rsidR="00012B06" w:rsidRPr="005A3AEC" w:rsidRDefault="00012B06" w:rsidP="00E24323">
      <w:pPr>
        <w:jc w:val="both"/>
        <w:rPr>
          <w:rFonts w:cs="Times New Roman"/>
        </w:rPr>
      </w:pPr>
    </w:p>
    <w:p w14:paraId="0A962985" w14:textId="3D748BE5" w:rsidR="00E24323" w:rsidRPr="005A3AEC" w:rsidRDefault="00E11C33" w:rsidP="00106DB2">
      <w:pPr>
        <w:jc w:val="both"/>
        <w:rPr>
          <w:rFonts w:cs="Times New Roman"/>
        </w:rPr>
      </w:pPr>
      <w:r w:rsidRPr="005A3AEC">
        <w:rPr>
          <w:rFonts w:cs="Times New Roman"/>
        </w:rPr>
        <w:t>M</w:t>
      </w:r>
      <w:r w:rsidR="00090849" w:rsidRPr="005A3AEC">
        <w:rPr>
          <w:rFonts w:cs="Times New Roman"/>
        </w:rPr>
        <w:t>ootorsõiduki</w:t>
      </w:r>
      <w:r w:rsidR="00012B06" w:rsidRPr="005A3AEC">
        <w:rPr>
          <w:rFonts w:cs="Times New Roman"/>
        </w:rPr>
        <w:t>maksu</w:t>
      </w:r>
      <w:r w:rsidR="00E26391" w:rsidRPr="005A3AEC">
        <w:rPr>
          <w:rFonts w:cs="Times New Roman"/>
        </w:rPr>
        <w:t xml:space="preserve">ga maksustatakse mootorsõiduk lähtuvalt selle </w:t>
      </w:r>
      <w:r w:rsidR="00106DB2" w:rsidRPr="005A3AEC">
        <w:rPr>
          <w:rFonts w:cs="Times New Roman"/>
        </w:rPr>
        <w:t>omadustest</w:t>
      </w:r>
      <w:r w:rsidR="009441CC">
        <w:rPr>
          <w:rFonts w:cs="Times New Roman"/>
        </w:rPr>
        <w:t xml:space="preserve">, näiteks M1 kategooria puhul baasosa, </w:t>
      </w:r>
      <w:r w:rsidR="009441CC" w:rsidRPr="009441CC">
        <w:rPr>
          <w:rFonts w:cs="Times New Roman"/>
        </w:rPr>
        <w:t>CO</w:t>
      </w:r>
      <w:r w:rsidR="009441CC" w:rsidRPr="009441CC">
        <w:rPr>
          <w:rFonts w:cs="Times New Roman"/>
          <w:vertAlign w:val="subscript"/>
        </w:rPr>
        <w:t>2</w:t>
      </w:r>
      <w:r w:rsidR="009441CC">
        <w:rPr>
          <w:rFonts w:cs="Times New Roman"/>
        </w:rPr>
        <w:t xml:space="preserve"> eriheite ja massiosa põhiselt. Komponentide kirjeldused on täpsemalt avatud eelnõu 3. peatükis ja liiklusseaduse täienduses. </w:t>
      </w:r>
    </w:p>
    <w:p w14:paraId="418F1F34" w14:textId="77777777" w:rsidR="00473183" w:rsidRPr="005A3AEC" w:rsidRDefault="00473183" w:rsidP="00E24323">
      <w:pPr>
        <w:jc w:val="both"/>
        <w:rPr>
          <w:rFonts w:cs="Times New Roman"/>
        </w:rPr>
      </w:pPr>
    </w:p>
    <w:p w14:paraId="1E9DD87F" w14:textId="7FC423B2" w:rsidR="00495D4F" w:rsidRPr="005A3AEC" w:rsidRDefault="00012B06" w:rsidP="00E24323">
      <w:pPr>
        <w:jc w:val="both"/>
        <w:rPr>
          <w:rFonts w:cs="Times New Roman"/>
        </w:rPr>
      </w:pPr>
      <w:r w:rsidRPr="005A3AEC">
        <w:rPr>
          <w:rFonts w:cs="Times New Roman"/>
          <w:b/>
          <w:bCs/>
        </w:rPr>
        <w:t>Eelnõu § 2</w:t>
      </w:r>
      <w:r w:rsidR="009A178F" w:rsidRPr="005A3AEC">
        <w:rPr>
          <w:rFonts w:cs="Times New Roman"/>
          <w:b/>
          <w:bCs/>
        </w:rPr>
        <w:t>.</w:t>
      </w:r>
      <w:r w:rsidR="00495D4F" w:rsidRPr="005A3AEC">
        <w:rPr>
          <w:rFonts w:cs="Times New Roman"/>
          <w:b/>
          <w:bCs/>
        </w:rPr>
        <w:t xml:space="preserve"> Mootorsõiduk</w:t>
      </w:r>
    </w:p>
    <w:p w14:paraId="12E739B3" w14:textId="601939C4" w:rsidR="009441CC" w:rsidRDefault="0035491D" w:rsidP="002B2FBB">
      <w:pPr>
        <w:jc w:val="both"/>
        <w:rPr>
          <w:rFonts w:cs="Times New Roman"/>
        </w:rPr>
      </w:pPr>
      <w:r w:rsidRPr="0035491D">
        <w:rPr>
          <w:rFonts w:cs="Times New Roman"/>
          <w:b/>
          <w:bCs/>
        </w:rPr>
        <w:t>Lõikes 1</w:t>
      </w:r>
      <w:r w:rsidR="002B2FBB" w:rsidRPr="005A3AEC">
        <w:rPr>
          <w:rFonts w:cs="Times New Roman"/>
        </w:rPr>
        <w:t xml:space="preserve"> sätestatakse mootorsõiduki määratlus. </w:t>
      </w:r>
      <w:r w:rsidR="009441CC">
        <w:rPr>
          <w:rFonts w:cs="Times New Roman"/>
        </w:rPr>
        <w:t xml:space="preserve">Otse ei ole tulenevalt viitamise keerukusest seadustes </w:t>
      </w:r>
      <w:r>
        <w:rPr>
          <w:rFonts w:cs="Times New Roman"/>
        </w:rPr>
        <w:t xml:space="preserve">sõidukite </w:t>
      </w:r>
      <w:r w:rsidR="009441CC" w:rsidRPr="009441CC">
        <w:rPr>
          <w:rFonts w:cs="Times New Roman"/>
        </w:rPr>
        <w:t>tehnilisi kategooriad mainitud</w:t>
      </w:r>
      <w:r w:rsidR="009441CC">
        <w:rPr>
          <w:rFonts w:cs="Times New Roman"/>
        </w:rPr>
        <w:t xml:space="preserve"> ja</w:t>
      </w:r>
      <w:r>
        <w:rPr>
          <w:rFonts w:cs="Times New Roman"/>
        </w:rPr>
        <w:t xml:space="preserve"> näiteks ka</w:t>
      </w:r>
      <w:r w:rsidR="009441CC" w:rsidRPr="009441CC">
        <w:rPr>
          <w:rFonts w:cs="Times New Roman"/>
        </w:rPr>
        <w:t xml:space="preserve"> kogu </w:t>
      </w:r>
      <w:r>
        <w:rPr>
          <w:rFonts w:cs="Times New Roman"/>
        </w:rPr>
        <w:t>liiklus</w:t>
      </w:r>
      <w:r w:rsidR="009441CC" w:rsidRPr="009441CC">
        <w:rPr>
          <w:rFonts w:cs="Times New Roman"/>
        </w:rPr>
        <w:t xml:space="preserve">seadus on üles ehitatud juhtimisõiguse kategooriate põhiselt. </w:t>
      </w:r>
      <w:r>
        <w:rPr>
          <w:rFonts w:cs="Times New Roman"/>
        </w:rPr>
        <w:t xml:space="preserve">Seetõttu kasutatakse ka eelnõus mootorsõidukite kategooriate puhul enne sõiduki liigi ehk nö juhtimisõiguse grupi nimetamist ja siis selle täpsustamist läbi kategooria. </w:t>
      </w:r>
    </w:p>
    <w:p w14:paraId="42CA06C5" w14:textId="5B7282FD" w:rsidR="0035491D" w:rsidRDefault="0035491D" w:rsidP="002B2FBB">
      <w:pPr>
        <w:jc w:val="both"/>
        <w:rPr>
          <w:rFonts w:cs="Times New Roman"/>
        </w:rPr>
      </w:pPr>
    </w:p>
    <w:p w14:paraId="5318126E" w14:textId="00DFAE52" w:rsidR="0035491D" w:rsidRDefault="0035491D" w:rsidP="002B2FBB">
      <w:pPr>
        <w:jc w:val="both"/>
        <w:rPr>
          <w:rFonts w:cs="Times New Roman"/>
        </w:rPr>
      </w:pPr>
      <w:r w:rsidRPr="0035491D">
        <w:rPr>
          <w:rFonts w:cs="Times New Roman"/>
          <w:b/>
          <w:bCs/>
        </w:rPr>
        <w:lastRenderedPageBreak/>
        <w:t>Lõikes 2</w:t>
      </w:r>
      <w:r>
        <w:rPr>
          <w:rFonts w:cs="Times New Roman"/>
        </w:rPr>
        <w:t xml:space="preserve"> sätestatakse, et L-, T3-, M1- ja N1-kategooriate puhul on hõlmatud ka nende alamkategooriad. </w:t>
      </w:r>
    </w:p>
    <w:p w14:paraId="6C95B7CA" w14:textId="77777777" w:rsidR="009441CC" w:rsidRDefault="009441CC" w:rsidP="002B2FBB">
      <w:pPr>
        <w:jc w:val="both"/>
        <w:rPr>
          <w:rFonts w:cs="Times New Roman"/>
        </w:rPr>
      </w:pPr>
    </w:p>
    <w:p w14:paraId="0FD93C37" w14:textId="4B9D4CBC" w:rsidR="002B2FBB" w:rsidRPr="005A3AEC" w:rsidRDefault="002B2FBB" w:rsidP="002B2FBB">
      <w:pPr>
        <w:jc w:val="both"/>
        <w:rPr>
          <w:rFonts w:cs="Times New Roman"/>
        </w:rPr>
      </w:pPr>
      <w:r w:rsidRPr="005A3AEC">
        <w:rPr>
          <w:rFonts w:cs="Times New Roman"/>
        </w:rPr>
        <w:t>Mootorsõidukite kategooriaid on mitmeid</w:t>
      </w:r>
      <w:r w:rsidR="009441CC">
        <w:rPr>
          <w:rFonts w:cs="Times New Roman"/>
        </w:rPr>
        <w:t>, kuid</w:t>
      </w:r>
      <w:r w:rsidRPr="005A3AEC">
        <w:rPr>
          <w:rFonts w:cs="Times New Roman"/>
        </w:rPr>
        <w:t xml:space="preserve"> mootorsõidukimaksuga maksustatakse L3e-, L4e-, L5e-, L6e- ja L7e-kategooria, MS2-kategooria, </w:t>
      </w:r>
      <w:r w:rsidR="00583D1A" w:rsidRPr="005A3AEC">
        <w:rPr>
          <w:rFonts w:cs="Times New Roman"/>
        </w:rPr>
        <w:t xml:space="preserve">T1b-, </w:t>
      </w:r>
      <w:r w:rsidRPr="005A3AEC">
        <w:rPr>
          <w:rFonts w:cs="Times New Roman"/>
        </w:rPr>
        <w:t xml:space="preserve">T3- ja T5-kategooria, M1- ja M1G-kategooria ning N1- ja N1G-kategooria, mootorsõidukid. M1- ja N1-kategooria ehk sõiduautode ja kaubikute </w:t>
      </w:r>
      <w:r w:rsidR="00E11C33" w:rsidRPr="005A3AEC">
        <w:rPr>
          <w:rFonts w:cs="Times New Roman"/>
        </w:rPr>
        <w:t xml:space="preserve">täpsustav </w:t>
      </w:r>
      <w:r w:rsidRPr="005A3AEC">
        <w:rPr>
          <w:rFonts w:cs="Times New Roman"/>
        </w:rPr>
        <w:t>loetelu on esitatud tabelis 1.</w:t>
      </w:r>
    </w:p>
    <w:p w14:paraId="769698E1" w14:textId="0A73E83A" w:rsidR="00A44595" w:rsidRPr="005A3AEC" w:rsidRDefault="00A44595" w:rsidP="00E24323">
      <w:pPr>
        <w:jc w:val="both"/>
        <w:rPr>
          <w:rFonts w:cs="Times New Roman"/>
        </w:rPr>
      </w:pPr>
    </w:p>
    <w:p w14:paraId="7E7B435B" w14:textId="77777777" w:rsidR="00A44595" w:rsidRPr="005A3AEC" w:rsidRDefault="00A44595" w:rsidP="00A44595">
      <w:pPr>
        <w:jc w:val="both"/>
        <w:rPr>
          <w:rFonts w:cs="Times New Roman"/>
        </w:rPr>
      </w:pPr>
      <w:r w:rsidRPr="005A3AEC">
        <w:rPr>
          <w:rFonts w:cs="Times New Roman"/>
        </w:rPr>
        <w:t xml:space="preserve">Kategooriate selgitused:       </w:t>
      </w:r>
    </w:p>
    <w:p w14:paraId="59D3EE6C" w14:textId="77777777" w:rsidR="00A44595" w:rsidRPr="005A3AEC" w:rsidRDefault="00A44595" w:rsidP="00A44595">
      <w:pPr>
        <w:numPr>
          <w:ilvl w:val="0"/>
          <w:numId w:val="10"/>
        </w:numPr>
        <w:jc w:val="both"/>
        <w:rPr>
          <w:rFonts w:cs="Times New Roman"/>
        </w:rPr>
      </w:pPr>
      <w:r w:rsidRPr="005A3AEC">
        <w:rPr>
          <w:rFonts w:cs="Times New Roman"/>
          <w:b/>
          <w:bCs/>
        </w:rPr>
        <w:t>L3e</w:t>
      </w:r>
      <w:r w:rsidRPr="005A3AEC">
        <w:rPr>
          <w:rFonts w:cs="Times New Roman"/>
        </w:rPr>
        <w:t xml:space="preserve"> kategooria (mootorratas) on ilma külghaagiseta </w:t>
      </w:r>
      <w:proofErr w:type="spellStart"/>
      <w:r w:rsidRPr="005A3AEC">
        <w:rPr>
          <w:rFonts w:cs="Times New Roman"/>
        </w:rPr>
        <w:t>kaherattaline</w:t>
      </w:r>
      <w:proofErr w:type="spellEnd"/>
      <w:r w:rsidRPr="005A3AEC">
        <w:rPr>
          <w:rFonts w:cs="Times New Roman"/>
        </w:rPr>
        <w:t xml:space="preserve"> mootorsõiduk, mille valmistajakiirus ületab 45 km/h ja/või mille sisepõlemismootori töömaht ületab 50 cm</w:t>
      </w:r>
      <w:r w:rsidRPr="005A3AEC">
        <w:rPr>
          <w:rFonts w:cs="Times New Roman"/>
          <w:vertAlign w:val="superscript"/>
        </w:rPr>
        <w:t>3</w:t>
      </w:r>
      <w:r w:rsidRPr="005A3AEC">
        <w:rPr>
          <w:rFonts w:cs="Times New Roman"/>
        </w:rPr>
        <w:t>.</w:t>
      </w:r>
    </w:p>
    <w:p w14:paraId="326E8285" w14:textId="77777777" w:rsidR="00A44595" w:rsidRPr="005A3AEC" w:rsidRDefault="00A44595" w:rsidP="00A44595">
      <w:pPr>
        <w:numPr>
          <w:ilvl w:val="0"/>
          <w:numId w:val="10"/>
        </w:numPr>
        <w:jc w:val="both"/>
        <w:rPr>
          <w:rFonts w:cs="Times New Roman"/>
        </w:rPr>
      </w:pPr>
      <w:r w:rsidRPr="005A3AEC">
        <w:rPr>
          <w:rFonts w:cs="Times New Roman"/>
          <w:b/>
          <w:bCs/>
        </w:rPr>
        <w:t>L4e</w:t>
      </w:r>
      <w:r w:rsidRPr="005A3AEC">
        <w:rPr>
          <w:rFonts w:cs="Times New Roman"/>
        </w:rPr>
        <w:t xml:space="preserve"> kategooria (korv) on külghaagisega </w:t>
      </w:r>
      <w:proofErr w:type="spellStart"/>
      <w:r w:rsidRPr="005A3AEC">
        <w:rPr>
          <w:rFonts w:cs="Times New Roman"/>
        </w:rPr>
        <w:t>kaherattaline</w:t>
      </w:r>
      <w:proofErr w:type="spellEnd"/>
      <w:r w:rsidRPr="005A3AEC">
        <w:rPr>
          <w:rFonts w:cs="Times New Roman"/>
        </w:rPr>
        <w:t xml:space="preserve"> mootorsõiduk, mille valmistajakiirus ületab 45 km/h või mille sisepõlemismootori töömaht ületab 50 cm</w:t>
      </w:r>
      <w:r w:rsidRPr="005A3AEC">
        <w:rPr>
          <w:rFonts w:cs="Times New Roman"/>
          <w:vertAlign w:val="superscript"/>
        </w:rPr>
        <w:t>3</w:t>
      </w:r>
      <w:r w:rsidRPr="005A3AEC">
        <w:rPr>
          <w:rFonts w:cs="Times New Roman"/>
        </w:rPr>
        <w:t>.</w:t>
      </w:r>
    </w:p>
    <w:p w14:paraId="549207A0" w14:textId="5BC2D019" w:rsidR="00A44595" w:rsidRPr="005A3AEC" w:rsidRDefault="00A44595" w:rsidP="00A44595">
      <w:pPr>
        <w:numPr>
          <w:ilvl w:val="0"/>
          <w:numId w:val="10"/>
        </w:numPr>
        <w:jc w:val="both"/>
        <w:rPr>
          <w:rFonts w:cs="Times New Roman"/>
        </w:rPr>
      </w:pPr>
      <w:r w:rsidRPr="005A3AEC">
        <w:rPr>
          <w:rFonts w:cs="Times New Roman"/>
          <w:b/>
          <w:bCs/>
        </w:rPr>
        <w:t>L5e </w:t>
      </w:r>
      <w:r w:rsidRPr="005A3AEC">
        <w:rPr>
          <w:rFonts w:cs="Times New Roman"/>
        </w:rPr>
        <w:t xml:space="preserve">kategooria (kolmratas) on sümmeetrilise rataste asetusega kolmerattaline mootorsõiduk, mille valmistajakiirus ületab 45 km/h või mille sisepõlemismootori töömaht ületab 50 </w:t>
      </w:r>
      <w:r w:rsidR="00586EB1" w:rsidRPr="005A3AEC">
        <w:rPr>
          <w:rFonts w:cs="Times New Roman"/>
        </w:rPr>
        <w:t>cm</w:t>
      </w:r>
      <w:r w:rsidR="00586EB1" w:rsidRPr="005A3AEC">
        <w:rPr>
          <w:rFonts w:cs="Times New Roman"/>
          <w:vertAlign w:val="superscript"/>
        </w:rPr>
        <w:t>3</w:t>
      </w:r>
      <w:r w:rsidR="00586EB1" w:rsidRPr="005A3AEC">
        <w:rPr>
          <w:rFonts w:cs="Times New Roman"/>
        </w:rPr>
        <w:t>.</w:t>
      </w:r>
    </w:p>
    <w:p w14:paraId="013B60C4" w14:textId="77777777" w:rsidR="00A44595" w:rsidRPr="005A3AEC" w:rsidRDefault="00A44595" w:rsidP="00A44595">
      <w:pPr>
        <w:numPr>
          <w:ilvl w:val="0"/>
          <w:numId w:val="10"/>
        </w:numPr>
        <w:jc w:val="both"/>
        <w:rPr>
          <w:rFonts w:cs="Times New Roman"/>
        </w:rPr>
      </w:pPr>
      <w:r w:rsidRPr="005A3AEC">
        <w:rPr>
          <w:rFonts w:cs="Times New Roman"/>
          <w:b/>
          <w:bCs/>
        </w:rPr>
        <w:t>L7e</w:t>
      </w:r>
      <w:r w:rsidRPr="005A3AEC">
        <w:rPr>
          <w:rFonts w:cs="Times New Roman"/>
        </w:rPr>
        <w:t xml:space="preserve"> kategooria (neliratas) on </w:t>
      </w:r>
      <w:proofErr w:type="spellStart"/>
      <w:r w:rsidRPr="005A3AEC">
        <w:rPr>
          <w:rFonts w:cs="Times New Roman"/>
        </w:rPr>
        <w:t>neljarattaline</w:t>
      </w:r>
      <w:proofErr w:type="spellEnd"/>
      <w:r w:rsidRPr="005A3AEC">
        <w:rPr>
          <w:rFonts w:cs="Times New Roman"/>
        </w:rPr>
        <w:t xml:space="preserve"> mootorsõiduk, mis ei ole L6e kategooria mootorsõiduk, mille tühimass, elektrisõidukitel akude massi arvestamata, ei ületa 400 kg (kaubaveoks ettenähtud sõidukil 550 kg) ja mootori suurim kasulik võimsus ei ületa 15 kW. Selline sõiduk loetakse kolmrattaks ja temale rakenduvad L5e kategooria sõiduki tehnilised nõuded, kui üksikdirektiivides ei ole ette nähtud teisiti.</w:t>
      </w:r>
    </w:p>
    <w:p w14:paraId="5DFBF84C" w14:textId="77777777" w:rsidR="00A44595" w:rsidRPr="005A3AEC" w:rsidRDefault="00A44595" w:rsidP="00A44595">
      <w:pPr>
        <w:numPr>
          <w:ilvl w:val="0"/>
          <w:numId w:val="10"/>
        </w:numPr>
        <w:jc w:val="both"/>
        <w:rPr>
          <w:rFonts w:cs="Times New Roman"/>
        </w:rPr>
      </w:pPr>
      <w:r w:rsidRPr="005A3AEC">
        <w:rPr>
          <w:rFonts w:cs="Times New Roman"/>
          <w:b/>
          <w:bCs/>
        </w:rPr>
        <w:t>MS2</w:t>
      </w:r>
      <w:r w:rsidRPr="005A3AEC">
        <w:rPr>
          <w:rFonts w:cs="Times New Roman"/>
        </w:rPr>
        <w:t> kategooria (ratasmaastikusõiduk) on vähemalt kolmerattaline maastikusõiduk, mille sisepõlemismootori töömaht on üle 90 cm</w:t>
      </w:r>
      <w:r w:rsidRPr="005A3AEC">
        <w:rPr>
          <w:rFonts w:cs="Times New Roman"/>
          <w:vertAlign w:val="superscript"/>
        </w:rPr>
        <w:t>3</w:t>
      </w:r>
      <w:r w:rsidRPr="005A3AEC">
        <w:rPr>
          <w:rFonts w:cs="Times New Roman"/>
        </w:rPr>
        <w:t> ja mis on valmistaja poolt ette nähtud maastikul liikumiseks. Ratasmaastikusõidukiks loetakse ka maastikusõiduk, mille kõik rattad on asendatavad või asendatud roomikutega. Ratasmaastikusõidukiks ei loeta mootorsõidukit, mis on valmistaja poolt lisaks maastikul liikumiseks ette nähtud ka teel liikumiseks.</w:t>
      </w:r>
    </w:p>
    <w:p w14:paraId="62D55241" w14:textId="4E699735" w:rsidR="00023777" w:rsidRPr="005A3AEC" w:rsidRDefault="00023777" w:rsidP="00023777">
      <w:pPr>
        <w:numPr>
          <w:ilvl w:val="0"/>
          <w:numId w:val="10"/>
        </w:numPr>
        <w:shd w:val="clear" w:color="auto" w:fill="FFFFFF"/>
        <w:jc w:val="both"/>
        <w:rPr>
          <w:rFonts w:eastAsia="Times New Roman" w:cs="Times New Roman"/>
          <w:szCs w:val="24"/>
          <w:lang w:eastAsia="et-EE"/>
        </w:rPr>
      </w:pPr>
      <w:r w:rsidRPr="005A3AEC">
        <w:rPr>
          <w:rFonts w:cs="Times New Roman"/>
          <w:b/>
          <w:bCs/>
        </w:rPr>
        <w:t>T1b</w:t>
      </w:r>
      <w:r w:rsidRPr="005A3AEC">
        <w:rPr>
          <w:rFonts w:cs="Times New Roman"/>
        </w:rPr>
        <w:t> kategooria:</w:t>
      </w:r>
      <w:r w:rsidRPr="005A3AEC">
        <w:rPr>
          <w:rFonts w:eastAsia="Times New Roman" w:cs="Times New Roman"/>
          <w:szCs w:val="24"/>
          <w:lang w:eastAsia="et-EE"/>
        </w:rPr>
        <w:t xml:space="preserve"> hõlmab ratastraktoreid (valmistajakiirus üle 40 km/h) mille juhile lähema telje minimaalne rööbe on vähemalt 1150 mm, mille tühimass töökorras olekus on üle 600 kg ja mille kliirens ei ole üle 1000 mm.  </w:t>
      </w:r>
    </w:p>
    <w:p w14:paraId="1D65DEEF" w14:textId="77777777" w:rsidR="00586EB1" w:rsidRPr="005A3AEC" w:rsidRDefault="00586EB1" w:rsidP="00586EB1">
      <w:pPr>
        <w:numPr>
          <w:ilvl w:val="0"/>
          <w:numId w:val="10"/>
        </w:numPr>
        <w:shd w:val="clear" w:color="auto" w:fill="FFFFFF"/>
        <w:jc w:val="both"/>
        <w:rPr>
          <w:rFonts w:eastAsia="Times New Roman" w:cs="Times New Roman"/>
          <w:szCs w:val="24"/>
          <w:lang w:eastAsia="et-EE"/>
        </w:rPr>
      </w:pPr>
      <w:r w:rsidRPr="005A3AEC">
        <w:rPr>
          <w:rFonts w:cs="Times New Roman"/>
          <w:b/>
          <w:bCs/>
        </w:rPr>
        <w:t>T3</w:t>
      </w:r>
      <w:r w:rsidRPr="005A3AEC">
        <w:rPr>
          <w:rFonts w:cs="Times New Roman"/>
        </w:rPr>
        <w:t> kategooria:</w:t>
      </w:r>
      <w:r w:rsidRPr="005A3AEC">
        <w:rPr>
          <w:rFonts w:eastAsia="Times New Roman" w:cs="Times New Roman"/>
          <w:szCs w:val="24"/>
          <w:lang w:eastAsia="et-EE"/>
        </w:rPr>
        <w:t> hõlmab ratastraktoreid, mille tühimass töökorras olekus ei ole üle 600 kg.</w:t>
      </w:r>
    </w:p>
    <w:p w14:paraId="67439EC1" w14:textId="2D9706A1" w:rsidR="00A44595" w:rsidRPr="005A3AEC" w:rsidRDefault="00A44595" w:rsidP="00A44595">
      <w:pPr>
        <w:numPr>
          <w:ilvl w:val="0"/>
          <w:numId w:val="10"/>
        </w:numPr>
        <w:jc w:val="both"/>
        <w:rPr>
          <w:rFonts w:cs="Times New Roman"/>
        </w:rPr>
      </w:pPr>
      <w:r w:rsidRPr="005A3AEC">
        <w:rPr>
          <w:rFonts w:cs="Times New Roman"/>
          <w:b/>
          <w:bCs/>
        </w:rPr>
        <w:t>T5</w:t>
      </w:r>
      <w:r w:rsidRPr="005A3AEC">
        <w:rPr>
          <w:rFonts w:cs="Times New Roman"/>
        </w:rPr>
        <w:t> kategooria: ratastraktor, mille suurim valmistajakiirus on üle 40 km/h</w:t>
      </w:r>
      <w:r w:rsidR="00586EB1" w:rsidRPr="005A3AEC">
        <w:rPr>
          <w:rFonts w:cs="Times New Roman"/>
        </w:rPr>
        <w:t>.</w:t>
      </w:r>
    </w:p>
    <w:p w14:paraId="486F76AB" w14:textId="77777777" w:rsidR="00012B06" w:rsidRPr="005A3AEC" w:rsidRDefault="00012B06" w:rsidP="00012B06">
      <w:pPr>
        <w:jc w:val="both"/>
        <w:rPr>
          <w:rFonts w:cs="Times New Roman"/>
        </w:rPr>
      </w:pPr>
    </w:p>
    <w:p w14:paraId="2F4457C4" w14:textId="0D711BE0" w:rsidR="00012B06" w:rsidRPr="005A3AEC" w:rsidRDefault="00012B06" w:rsidP="00012B06">
      <w:pPr>
        <w:keepNext/>
        <w:jc w:val="both"/>
        <w:rPr>
          <w:rFonts w:cs="Times New Roman"/>
        </w:rPr>
      </w:pPr>
      <w:r w:rsidRPr="005A3AEC">
        <w:rPr>
          <w:rFonts w:cs="Times New Roman"/>
          <w:b/>
        </w:rPr>
        <w:t>Tabel 1.</w:t>
      </w:r>
      <w:r w:rsidRPr="005A3AEC">
        <w:rPr>
          <w:rFonts w:cs="Times New Roman"/>
        </w:rPr>
        <w:t xml:space="preserve"> Maksuobjektide täpsemad kategooriakirjeldused (M1 ja N1)</w:t>
      </w:r>
    </w:p>
    <w:p w14:paraId="6BE7D490" w14:textId="77777777" w:rsidR="00012B06" w:rsidRPr="005A3AEC" w:rsidRDefault="00012B06" w:rsidP="00012B06">
      <w:pPr>
        <w:keepNext/>
        <w:jc w:val="both"/>
        <w:rPr>
          <w:rFonts w:cs="Times New Roman"/>
        </w:rPr>
      </w:pPr>
    </w:p>
    <w:tbl>
      <w:tblPr>
        <w:tblStyle w:val="Kontuurtabel"/>
        <w:tblW w:w="0" w:type="auto"/>
        <w:tblLook w:val="04A0" w:firstRow="1" w:lastRow="0" w:firstColumn="1" w:lastColumn="0" w:noHBand="0" w:noVBand="1"/>
      </w:tblPr>
      <w:tblGrid>
        <w:gridCol w:w="4531"/>
        <w:gridCol w:w="4531"/>
      </w:tblGrid>
      <w:tr w:rsidR="005A3AEC" w:rsidRPr="005A3AEC" w14:paraId="6F87091A" w14:textId="77777777" w:rsidTr="00ED0A5C">
        <w:tc>
          <w:tcPr>
            <w:tcW w:w="4531" w:type="dxa"/>
          </w:tcPr>
          <w:p w14:paraId="37D29AC3" w14:textId="77777777" w:rsidR="00012B06" w:rsidRPr="005A3AEC" w:rsidRDefault="00012B06" w:rsidP="00ED0A5C">
            <w:pPr>
              <w:jc w:val="center"/>
              <w:rPr>
                <w:rFonts w:ascii="Times New Roman" w:hAnsi="Times New Roman"/>
              </w:rPr>
            </w:pPr>
            <w:r w:rsidRPr="005A3AEC">
              <w:rPr>
                <w:rFonts w:ascii="Times New Roman" w:hAnsi="Times New Roman"/>
                <w:b/>
              </w:rPr>
              <w:t>M1/M1G:</w:t>
            </w:r>
          </w:p>
        </w:tc>
        <w:tc>
          <w:tcPr>
            <w:tcW w:w="4531" w:type="dxa"/>
          </w:tcPr>
          <w:p w14:paraId="25880DD2" w14:textId="77777777" w:rsidR="00012B06" w:rsidRPr="005A3AEC" w:rsidRDefault="00012B06" w:rsidP="00ED0A5C">
            <w:pPr>
              <w:jc w:val="center"/>
              <w:rPr>
                <w:rFonts w:ascii="Times New Roman" w:hAnsi="Times New Roman"/>
                <w:b/>
              </w:rPr>
            </w:pPr>
            <w:r w:rsidRPr="005A3AEC">
              <w:rPr>
                <w:rFonts w:ascii="Times New Roman" w:hAnsi="Times New Roman"/>
                <w:b/>
              </w:rPr>
              <w:t>N1/N1G:</w:t>
            </w:r>
          </w:p>
        </w:tc>
      </w:tr>
      <w:tr w:rsidR="00012B06" w:rsidRPr="005A3AEC" w14:paraId="7A0BC1C1" w14:textId="77777777" w:rsidTr="00ED0A5C">
        <w:tc>
          <w:tcPr>
            <w:tcW w:w="4531" w:type="dxa"/>
          </w:tcPr>
          <w:p w14:paraId="2A752627" w14:textId="14FE51E4" w:rsidR="00012B06" w:rsidRPr="005A3AEC" w:rsidRDefault="00012B06" w:rsidP="00012B06">
            <w:pPr>
              <w:pStyle w:val="Loendilik"/>
              <w:numPr>
                <w:ilvl w:val="0"/>
                <w:numId w:val="4"/>
              </w:numPr>
              <w:spacing w:line="240" w:lineRule="auto"/>
              <w:ind w:left="175" w:hanging="142"/>
              <w:rPr>
                <w:rFonts w:ascii="Times New Roman" w:hAnsi="Times New Roman"/>
              </w:rPr>
            </w:pPr>
            <w:r w:rsidRPr="005A3AEC">
              <w:rPr>
                <w:rFonts w:ascii="Times New Roman" w:hAnsi="Times New Roman"/>
              </w:rPr>
              <w:t xml:space="preserve">Eriotstarbeline sõiduk </w:t>
            </w:r>
          </w:p>
          <w:p w14:paraId="6B457BCF" w14:textId="77777777" w:rsidR="00012B06" w:rsidRPr="005A3AEC" w:rsidRDefault="00012B06" w:rsidP="00012B06">
            <w:pPr>
              <w:pStyle w:val="Loendilik"/>
              <w:numPr>
                <w:ilvl w:val="0"/>
                <w:numId w:val="4"/>
              </w:numPr>
              <w:spacing w:line="240" w:lineRule="auto"/>
              <w:ind w:left="175" w:hanging="142"/>
              <w:rPr>
                <w:rFonts w:ascii="Times New Roman" w:hAnsi="Times New Roman"/>
              </w:rPr>
            </w:pPr>
            <w:r w:rsidRPr="005A3AEC">
              <w:rPr>
                <w:rFonts w:ascii="Times New Roman" w:hAnsi="Times New Roman"/>
              </w:rPr>
              <w:t>Kiirabi</w:t>
            </w:r>
          </w:p>
          <w:p w14:paraId="63ABA5A4" w14:textId="77777777" w:rsidR="00012B06" w:rsidRPr="005A3AEC" w:rsidRDefault="00012B06" w:rsidP="00012B06">
            <w:pPr>
              <w:pStyle w:val="Loendilik"/>
              <w:numPr>
                <w:ilvl w:val="0"/>
                <w:numId w:val="4"/>
              </w:numPr>
              <w:spacing w:line="240" w:lineRule="auto"/>
              <w:ind w:left="175" w:hanging="142"/>
              <w:rPr>
                <w:rFonts w:ascii="Times New Roman" w:hAnsi="Times New Roman"/>
              </w:rPr>
            </w:pPr>
            <w:r w:rsidRPr="005A3AEC">
              <w:rPr>
                <w:rFonts w:ascii="Times New Roman" w:hAnsi="Times New Roman"/>
              </w:rPr>
              <w:t xml:space="preserve">Kombi </w:t>
            </w:r>
          </w:p>
          <w:p w14:paraId="4AFE5EB7" w14:textId="77777777" w:rsidR="00012B06" w:rsidRPr="005A3AEC" w:rsidRDefault="00012B06" w:rsidP="00012B06">
            <w:pPr>
              <w:pStyle w:val="Loendilik"/>
              <w:numPr>
                <w:ilvl w:val="0"/>
                <w:numId w:val="4"/>
              </w:numPr>
              <w:spacing w:line="240" w:lineRule="auto"/>
              <w:ind w:left="175" w:hanging="142"/>
              <w:rPr>
                <w:rFonts w:ascii="Times New Roman" w:hAnsi="Times New Roman"/>
              </w:rPr>
            </w:pPr>
            <w:r w:rsidRPr="005A3AEC">
              <w:rPr>
                <w:rFonts w:ascii="Times New Roman" w:hAnsi="Times New Roman"/>
              </w:rPr>
              <w:t>Kupee</w:t>
            </w:r>
          </w:p>
          <w:p w14:paraId="1B848007" w14:textId="77777777" w:rsidR="00012B06" w:rsidRPr="005A3AEC" w:rsidRDefault="00012B06" w:rsidP="00012B06">
            <w:pPr>
              <w:pStyle w:val="Loendilik"/>
              <w:numPr>
                <w:ilvl w:val="0"/>
                <w:numId w:val="4"/>
              </w:numPr>
              <w:spacing w:line="240" w:lineRule="auto"/>
              <w:ind w:left="175" w:hanging="142"/>
              <w:rPr>
                <w:rFonts w:ascii="Times New Roman" w:hAnsi="Times New Roman"/>
              </w:rPr>
            </w:pPr>
            <w:r w:rsidRPr="005A3AEC">
              <w:rPr>
                <w:rFonts w:ascii="Times New Roman" w:hAnsi="Times New Roman"/>
              </w:rPr>
              <w:t>Lahtine</w:t>
            </w:r>
          </w:p>
          <w:p w14:paraId="45305573" w14:textId="77777777" w:rsidR="00012B06" w:rsidRPr="005A3AEC" w:rsidRDefault="00012B06" w:rsidP="00012B06">
            <w:pPr>
              <w:pStyle w:val="Loendilik"/>
              <w:numPr>
                <w:ilvl w:val="0"/>
                <w:numId w:val="4"/>
              </w:numPr>
              <w:spacing w:line="240" w:lineRule="auto"/>
              <w:ind w:left="175" w:hanging="142"/>
              <w:rPr>
                <w:rFonts w:ascii="Times New Roman" w:hAnsi="Times New Roman"/>
              </w:rPr>
            </w:pPr>
            <w:r w:rsidRPr="005A3AEC">
              <w:rPr>
                <w:rFonts w:ascii="Times New Roman" w:hAnsi="Times New Roman"/>
              </w:rPr>
              <w:t>Limusiin</w:t>
            </w:r>
          </w:p>
          <w:p w14:paraId="6A4AEC80" w14:textId="77777777" w:rsidR="00012B06" w:rsidRPr="005A3AEC" w:rsidRDefault="00012B06" w:rsidP="00012B06">
            <w:pPr>
              <w:pStyle w:val="Loendilik"/>
              <w:numPr>
                <w:ilvl w:val="0"/>
                <w:numId w:val="4"/>
              </w:numPr>
              <w:spacing w:line="240" w:lineRule="auto"/>
              <w:ind w:left="175" w:hanging="142"/>
              <w:rPr>
                <w:rFonts w:ascii="Times New Roman" w:hAnsi="Times New Roman"/>
              </w:rPr>
            </w:pPr>
            <w:r w:rsidRPr="005A3AEC">
              <w:rPr>
                <w:rFonts w:ascii="Times New Roman" w:hAnsi="Times New Roman"/>
              </w:rPr>
              <w:t>Luukpära</w:t>
            </w:r>
          </w:p>
          <w:p w14:paraId="575FCE87" w14:textId="77777777" w:rsidR="00012B06" w:rsidRPr="005A3AEC" w:rsidRDefault="00012B06" w:rsidP="00012B06">
            <w:pPr>
              <w:pStyle w:val="Loendilik"/>
              <w:numPr>
                <w:ilvl w:val="0"/>
                <w:numId w:val="4"/>
              </w:numPr>
              <w:spacing w:line="240" w:lineRule="auto"/>
              <w:ind w:left="175" w:hanging="142"/>
              <w:rPr>
                <w:rFonts w:ascii="Times New Roman" w:hAnsi="Times New Roman"/>
              </w:rPr>
            </w:pPr>
            <w:r w:rsidRPr="005A3AEC">
              <w:rPr>
                <w:rFonts w:ascii="Times New Roman" w:hAnsi="Times New Roman"/>
              </w:rPr>
              <w:t>Mahtuniversaal</w:t>
            </w:r>
          </w:p>
          <w:p w14:paraId="1182FDB1" w14:textId="77777777" w:rsidR="00012B06" w:rsidRPr="005A3AEC" w:rsidRDefault="00012B06" w:rsidP="00012B06">
            <w:pPr>
              <w:pStyle w:val="Loendilik"/>
              <w:numPr>
                <w:ilvl w:val="0"/>
                <w:numId w:val="4"/>
              </w:numPr>
              <w:spacing w:line="240" w:lineRule="auto"/>
              <w:ind w:left="175" w:hanging="142"/>
              <w:rPr>
                <w:rFonts w:ascii="Times New Roman" w:hAnsi="Times New Roman"/>
              </w:rPr>
            </w:pPr>
            <w:r w:rsidRPr="005A3AEC">
              <w:rPr>
                <w:rFonts w:ascii="Times New Roman" w:hAnsi="Times New Roman"/>
              </w:rPr>
              <w:t>Matuseauto</w:t>
            </w:r>
          </w:p>
          <w:p w14:paraId="694B314F" w14:textId="77777777" w:rsidR="00012B06" w:rsidRPr="005A3AEC" w:rsidRDefault="00012B06" w:rsidP="00012B06">
            <w:pPr>
              <w:pStyle w:val="Loendilik"/>
              <w:numPr>
                <w:ilvl w:val="0"/>
                <w:numId w:val="4"/>
              </w:numPr>
              <w:spacing w:line="240" w:lineRule="auto"/>
              <w:ind w:left="175" w:hanging="142"/>
              <w:rPr>
                <w:rFonts w:ascii="Times New Roman" w:hAnsi="Times New Roman"/>
              </w:rPr>
            </w:pPr>
            <w:proofErr w:type="spellStart"/>
            <w:r w:rsidRPr="005A3AEC">
              <w:rPr>
                <w:rFonts w:ascii="Times New Roman" w:hAnsi="Times New Roman"/>
              </w:rPr>
              <w:t>Mitmeotstarbeline</w:t>
            </w:r>
            <w:proofErr w:type="spellEnd"/>
            <w:r w:rsidRPr="005A3AEC">
              <w:rPr>
                <w:rFonts w:ascii="Times New Roman" w:hAnsi="Times New Roman"/>
              </w:rPr>
              <w:t xml:space="preserve"> sõiduk</w:t>
            </w:r>
          </w:p>
          <w:p w14:paraId="04AFA4E1" w14:textId="77777777" w:rsidR="00012B06" w:rsidRPr="005A3AEC" w:rsidRDefault="00012B06" w:rsidP="00012B06">
            <w:pPr>
              <w:pStyle w:val="Loendilik"/>
              <w:numPr>
                <w:ilvl w:val="0"/>
                <w:numId w:val="4"/>
              </w:numPr>
              <w:spacing w:line="240" w:lineRule="auto"/>
              <w:ind w:left="175" w:hanging="142"/>
              <w:rPr>
                <w:rFonts w:ascii="Times New Roman" w:hAnsi="Times New Roman"/>
              </w:rPr>
            </w:pPr>
            <w:r w:rsidRPr="005A3AEC">
              <w:rPr>
                <w:rFonts w:ascii="Times New Roman" w:hAnsi="Times New Roman"/>
              </w:rPr>
              <w:t>Pikap</w:t>
            </w:r>
          </w:p>
          <w:p w14:paraId="615504E8" w14:textId="77777777" w:rsidR="00012B06" w:rsidRPr="005A3AEC" w:rsidRDefault="00012B06" w:rsidP="00012B06">
            <w:pPr>
              <w:pStyle w:val="Loendilik"/>
              <w:numPr>
                <w:ilvl w:val="0"/>
                <w:numId w:val="4"/>
              </w:numPr>
              <w:spacing w:line="240" w:lineRule="auto"/>
              <w:ind w:left="175" w:hanging="142"/>
              <w:rPr>
                <w:rFonts w:ascii="Times New Roman" w:hAnsi="Times New Roman"/>
              </w:rPr>
            </w:pPr>
            <w:r w:rsidRPr="005A3AEC">
              <w:rPr>
                <w:rFonts w:ascii="Times New Roman" w:hAnsi="Times New Roman"/>
              </w:rPr>
              <w:t>Sedaan</w:t>
            </w:r>
          </w:p>
          <w:p w14:paraId="15AA28D4" w14:textId="77777777" w:rsidR="00012B06" w:rsidRPr="005A3AEC" w:rsidRDefault="00012B06" w:rsidP="00012B06">
            <w:pPr>
              <w:pStyle w:val="Loendilik"/>
              <w:numPr>
                <w:ilvl w:val="0"/>
                <w:numId w:val="4"/>
              </w:numPr>
              <w:spacing w:line="240" w:lineRule="auto"/>
              <w:ind w:left="175" w:hanging="142"/>
              <w:rPr>
                <w:rFonts w:ascii="Times New Roman" w:hAnsi="Times New Roman"/>
              </w:rPr>
            </w:pPr>
            <w:r w:rsidRPr="005A3AEC">
              <w:rPr>
                <w:rFonts w:ascii="Times New Roman" w:hAnsi="Times New Roman"/>
              </w:rPr>
              <w:t>Sihtotstarbeline</w:t>
            </w:r>
          </w:p>
          <w:p w14:paraId="3BECF9C0" w14:textId="77777777" w:rsidR="00012B06" w:rsidRPr="005A3AEC" w:rsidRDefault="00012B06" w:rsidP="00012B06">
            <w:pPr>
              <w:pStyle w:val="Loendilik"/>
              <w:numPr>
                <w:ilvl w:val="0"/>
                <w:numId w:val="4"/>
              </w:numPr>
              <w:spacing w:line="240" w:lineRule="auto"/>
              <w:ind w:left="175" w:hanging="142"/>
              <w:rPr>
                <w:rFonts w:ascii="Times New Roman" w:hAnsi="Times New Roman"/>
              </w:rPr>
            </w:pPr>
            <w:r w:rsidRPr="005A3AEC">
              <w:rPr>
                <w:rFonts w:ascii="Times New Roman" w:hAnsi="Times New Roman"/>
              </w:rPr>
              <w:t>Soomussõiduk</w:t>
            </w:r>
          </w:p>
          <w:p w14:paraId="0D35FF17" w14:textId="77777777" w:rsidR="00012B06" w:rsidRPr="005A3AEC" w:rsidRDefault="00012B06" w:rsidP="00012B06">
            <w:pPr>
              <w:pStyle w:val="Loendilik"/>
              <w:numPr>
                <w:ilvl w:val="0"/>
                <w:numId w:val="4"/>
              </w:numPr>
              <w:spacing w:line="240" w:lineRule="auto"/>
              <w:ind w:left="175" w:hanging="142"/>
              <w:rPr>
                <w:rFonts w:ascii="Times New Roman" w:hAnsi="Times New Roman"/>
              </w:rPr>
            </w:pPr>
            <w:r w:rsidRPr="005A3AEC">
              <w:rPr>
                <w:rFonts w:ascii="Times New Roman" w:hAnsi="Times New Roman"/>
              </w:rPr>
              <w:lastRenderedPageBreak/>
              <w:t>Universaal</w:t>
            </w:r>
          </w:p>
          <w:p w14:paraId="6B87BBA4" w14:textId="748F0D27" w:rsidR="00012B06" w:rsidRPr="005A3AEC" w:rsidRDefault="00012B06" w:rsidP="00012B06">
            <w:pPr>
              <w:pStyle w:val="Loendilik"/>
              <w:numPr>
                <w:ilvl w:val="0"/>
                <w:numId w:val="4"/>
              </w:numPr>
              <w:spacing w:line="240" w:lineRule="auto"/>
              <w:ind w:left="175" w:hanging="142"/>
              <w:rPr>
                <w:rFonts w:ascii="Times New Roman" w:hAnsi="Times New Roman"/>
              </w:rPr>
            </w:pPr>
            <w:r w:rsidRPr="005A3AEC">
              <w:rPr>
                <w:rFonts w:ascii="Times New Roman" w:hAnsi="Times New Roman"/>
              </w:rPr>
              <w:t xml:space="preserve">Võistlussõiduk </w:t>
            </w:r>
          </w:p>
          <w:p w14:paraId="51367BD0" w14:textId="77777777" w:rsidR="00012B06" w:rsidRPr="005A3AEC" w:rsidRDefault="00012B06" w:rsidP="00ED0A5C">
            <w:pPr>
              <w:rPr>
                <w:rFonts w:ascii="Times New Roman" w:hAnsi="Times New Roman"/>
              </w:rPr>
            </w:pPr>
          </w:p>
        </w:tc>
        <w:tc>
          <w:tcPr>
            <w:tcW w:w="4531" w:type="dxa"/>
          </w:tcPr>
          <w:p w14:paraId="3238B082" w14:textId="77777777" w:rsidR="00012B06" w:rsidRPr="005A3AEC" w:rsidRDefault="00012B06" w:rsidP="00012B06">
            <w:pPr>
              <w:pStyle w:val="Loendilik"/>
              <w:numPr>
                <w:ilvl w:val="0"/>
                <w:numId w:val="5"/>
              </w:numPr>
              <w:spacing w:line="240" w:lineRule="auto"/>
              <w:ind w:left="173" w:hanging="142"/>
              <w:rPr>
                <w:rFonts w:ascii="Times New Roman" w:hAnsi="Times New Roman"/>
                <w:lang w:eastAsia="et-EE"/>
              </w:rPr>
            </w:pPr>
            <w:r w:rsidRPr="005A3AEC">
              <w:rPr>
                <w:rFonts w:ascii="Times New Roman" w:hAnsi="Times New Roman"/>
                <w:lang w:eastAsia="et-EE"/>
              </w:rPr>
              <w:lastRenderedPageBreak/>
              <w:t>Elusloomade veok</w:t>
            </w:r>
          </w:p>
          <w:p w14:paraId="43D82BD1" w14:textId="77777777" w:rsidR="00012B06" w:rsidRPr="005A3AEC" w:rsidRDefault="00012B06" w:rsidP="00012B06">
            <w:pPr>
              <w:pStyle w:val="Loendilik"/>
              <w:numPr>
                <w:ilvl w:val="0"/>
                <w:numId w:val="5"/>
              </w:numPr>
              <w:spacing w:line="240" w:lineRule="auto"/>
              <w:ind w:left="173" w:hanging="142"/>
              <w:rPr>
                <w:rFonts w:ascii="Times New Roman" w:hAnsi="Times New Roman"/>
                <w:lang w:eastAsia="et-EE"/>
              </w:rPr>
            </w:pPr>
            <w:r w:rsidRPr="005A3AEC">
              <w:rPr>
                <w:rFonts w:ascii="Times New Roman" w:hAnsi="Times New Roman"/>
                <w:lang w:eastAsia="et-EE"/>
              </w:rPr>
              <w:t>Eriotstarbeline sõiduk</w:t>
            </w:r>
          </w:p>
          <w:p w14:paraId="5715BA6E" w14:textId="77777777" w:rsidR="00012B06" w:rsidRPr="005A3AEC" w:rsidRDefault="00012B06" w:rsidP="00012B06">
            <w:pPr>
              <w:pStyle w:val="Loendilik"/>
              <w:numPr>
                <w:ilvl w:val="0"/>
                <w:numId w:val="5"/>
              </w:numPr>
              <w:spacing w:line="240" w:lineRule="auto"/>
              <w:ind w:left="173" w:hanging="142"/>
              <w:rPr>
                <w:rFonts w:ascii="Times New Roman" w:hAnsi="Times New Roman"/>
                <w:lang w:eastAsia="et-EE"/>
              </w:rPr>
            </w:pPr>
            <w:r w:rsidRPr="005A3AEC">
              <w:rPr>
                <w:rFonts w:ascii="Times New Roman" w:hAnsi="Times New Roman"/>
                <w:lang w:eastAsia="et-EE"/>
              </w:rPr>
              <w:t>Furgoon</w:t>
            </w:r>
          </w:p>
          <w:p w14:paraId="779DEF11" w14:textId="7B9865C0" w:rsidR="00012B06" w:rsidRPr="005A3AEC" w:rsidRDefault="00012B06" w:rsidP="00012B06">
            <w:pPr>
              <w:pStyle w:val="Loendilik"/>
              <w:numPr>
                <w:ilvl w:val="0"/>
                <w:numId w:val="5"/>
              </w:numPr>
              <w:spacing w:line="240" w:lineRule="auto"/>
              <w:ind w:left="173" w:hanging="142"/>
              <w:rPr>
                <w:rFonts w:ascii="Times New Roman" w:hAnsi="Times New Roman"/>
                <w:lang w:eastAsia="et-EE"/>
              </w:rPr>
            </w:pPr>
            <w:proofErr w:type="spellStart"/>
            <w:r w:rsidRPr="005A3AEC">
              <w:rPr>
                <w:rFonts w:ascii="Times New Roman" w:hAnsi="Times New Roman"/>
                <w:lang w:eastAsia="et-EE"/>
              </w:rPr>
              <w:t>Isotermiline</w:t>
            </w:r>
            <w:proofErr w:type="spellEnd"/>
            <w:r w:rsidRPr="005A3AEC">
              <w:rPr>
                <w:rFonts w:ascii="Times New Roman" w:hAnsi="Times New Roman"/>
                <w:lang w:eastAsia="et-EE"/>
              </w:rPr>
              <w:t xml:space="preserve"> </w:t>
            </w:r>
          </w:p>
          <w:p w14:paraId="00E9489B" w14:textId="77777777" w:rsidR="00012B06" w:rsidRPr="005A3AEC" w:rsidRDefault="00012B06" w:rsidP="00012B06">
            <w:pPr>
              <w:pStyle w:val="Loendilik"/>
              <w:numPr>
                <w:ilvl w:val="0"/>
                <w:numId w:val="5"/>
              </w:numPr>
              <w:spacing w:line="240" w:lineRule="auto"/>
              <w:ind w:left="173" w:hanging="142"/>
              <w:rPr>
                <w:rFonts w:ascii="Times New Roman" w:hAnsi="Times New Roman"/>
                <w:lang w:eastAsia="et-EE"/>
              </w:rPr>
            </w:pPr>
            <w:r w:rsidRPr="005A3AEC">
              <w:rPr>
                <w:rFonts w:ascii="Times New Roman" w:hAnsi="Times New Roman"/>
                <w:lang w:eastAsia="et-EE"/>
              </w:rPr>
              <w:t>Jaemüük/eksponeerimine</w:t>
            </w:r>
          </w:p>
          <w:p w14:paraId="1093054E" w14:textId="77777777" w:rsidR="00012B06" w:rsidRPr="005A3AEC" w:rsidRDefault="00012B06" w:rsidP="00012B06">
            <w:pPr>
              <w:pStyle w:val="Loendilik"/>
              <w:numPr>
                <w:ilvl w:val="0"/>
                <w:numId w:val="5"/>
              </w:numPr>
              <w:spacing w:line="240" w:lineRule="auto"/>
              <w:ind w:left="173" w:hanging="142"/>
              <w:rPr>
                <w:rFonts w:ascii="Times New Roman" w:hAnsi="Times New Roman"/>
                <w:lang w:eastAsia="et-EE"/>
              </w:rPr>
            </w:pPr>
            <w:r w:rsidRPr="005A3AEC">
              <w:rPr>
                <w:rFonts w:ascii="Times New Roman" w:hAnsi="Times New Roman"/>
                <w:lang w:eastAsia="et-EE"/>
              </w:rPr>
              <w:t>Kallur</w:t>
            </w:r>
          </w:p>
          <w:p w14:paraId="733F2E24" w14:textId="77777777" w:rsidR="00012B06" w:rsidRPr="005A3AEC" w:rsidRDefault="00012B06" w:rsidP="00012B06">
            <w:pPr>
              <w:pStyle w:val="Loendilik"/>
              <w:numPr>
                <w:ilvl w:val="0"/>
                <w:numId w:val="5"/>
              </w:numPr>
              <w:spacing w:line="240" w:lineRule="auto"/>
              <w:ind w:left="173" w:hanging="142"/>
              <w:rPr>
                <w:rFonts w:ascii="Times New Roman" w:hAnsi="Times New Roman"/>
                <w:lang w:eastAsia="et-EE"/>
              </w:rPr>
            </w:pPr>
            <w:r w:rsidRPr="005A3AEC">
              <w:rPr>
                <w:rFonts w:ascii="Times New Roman" w:hAnsi="Times New Roman"/>
                <w:lang w:eastAsia="et-EE"/>
              </w:rPr>
              <w:t>Kaubik</w:t>
            </w:r>
          </w:p>
          <w:p w14:paraId="59DA183F" w14:textId="77777777" w:rsidR="00012B06" w:rsidRPr="005A3AEC" w:rsidRDefault="00012B06" w:rsidP="00012B06">
            <w:pPr>
              <w:pStyle w:val="Loendilik"/>
              <w:numPr>
                <w:ilvl w:val="0"/>
                <w:numId w:val="5"/>
              </w:numPr>
              <w:spacing w:line="240" w:lineRule="auto"/>
              <w:ind w:left="173" w:hanging="142"/>
              <w:rPr>
                <w:rFonts w:ascii="Times New Roman" w:hAnsi="Times New Roman"/>
                <w:lang w:eastAsia="et-EE"/>
              </w:rPr>
            </w:pPr>
            <w:r w:rsidRPr="005A3AEC">
              <w:rPr>
                <w:rFonts w:ascii="Times New Roman" w:hAnsi="Times New Roman"/>
                <w:lang w:eastAsia="et-EE"/>
              </w:rPr>
              <w:t>Klaasiveok</w:t>
            </w:r>
          </w:p>
          <w:p w14:paraId="1EE1002E" w14:textId="77777777" w:rsidR="00012B06" w:rsidRPr="005A3AEC" w:rsidRDefault="00012B06" w:rsidP="00012B06">
            <w:pPr>
              <w:pStyle w:val="Loendilik"/>
              <w:numPr>
                <w:ilvl w:val="0"/>
                <w:numId w:val="5"/>
              </w:numPr>
              <w:spacing w:line="240" w:lineRule="auto"/>
              <w:ind w:left="173" w:hanging="142"/>
              <w:rPr>
                <w:rFonts w:ascii="Times New Roman" w:hAnsi="Times New Roman"/>
                <w:lang w:eastAsia="et-EE"/>
              </w:rPr>
            </w:pPr>
            <w:r w:rsidRPr="005A3AEC">
              <w:rPr>
                <w:rFonts w:ascii="Times New Roman" w:hAnsi="Times New Roman"/>
                <w:lang w:eastAsia="et-EE"/>
              </w:rPr>
              <w:t>Korvtõstuk</w:t>
            </w:r>
          </w:p>
          <w:p w14:paraId="38D0AFA4" w14:textId="42F1E71B" w:rsidR="00012B06" w:rsidRPr="005A3AEC" w:rsidRDefault="00012B06" w:rsidP="00012B06">
            <w:pPr>
              <w:pStyle w:val="Loendilik"/>
              <w:numPr>
                <w:ilvl w:val="0"/>
                <w:numId w:val="5"/>
              </w:numPr>
              <w:spacing w:line="240" w:lineRule="auto"/>
              <w:ind w:left="173" w:hanging="142"/>
              <w:rPr>
                <w:rFonts w:ascii="Times New Roman" w:hAnsi="Times New Roman"/>
                <w:lang w:eastAsia="et-EE"/>
              </w:rPr>
            </w:pPr>
            <w:r w:rsidRPr="005A3AEC">
              <w:rPr>
                <w:rFonts w:ascii="Times New Roman" w:hAnsi="Times New Roman"/>
                <w:lang w:eastAsia="et-EE"/>
              </w:rPr>
              <w:t xml:space="preserve">Külmik </w:t>
            </w:r>
          </w:p>
          <w:p w14:paraId="38EEF2A2" w14:textId="04F70EC5" w:rsidR="00012B06" w:rsidRPr="005A3AEC" w:rsidRDefault="00012B06" w:rsidP="00012B06">
            <w:pPr>
              <w:pStyle w:val="Loendilik"/>
              <w:numPr>
                <w:ilvl w:val="0"/>
                <w:numId w:val="5"/>
              </w:numPr>
              <w:spacing w:line="240" w:lineRule="auto"/>
              <w:ind w:left="173" w:hanging="142"/>
              <w:rPr>
                <w:rFonts w:ascii="Times New Roman" w:hAnsi="Times New Roman"/>
                <w:lang w:eastAsia="et-EE"/>
              </w:rPr>
            </w:pPr>
            <w:r w:rsidRPr="005A3AEC">
              <w:rPr>
                <w:rFonts w:ascii="Times New Roman" w:hAnsi="Times New Roman"/>
                <w:lang w:eastAsia="et-EE"/>
              </w:rPr>
              <w:t>Madel</w:t>
            </w:r>
          </w:p>
          <w:p w14:paraId="41DEF257" w14:textId="77777777" w:rsidR="00012B06" w:rsidRPr="005A3AEC" w:rsidRDefault="00012B06" w:rsidP="00012B06">
            <w:pPr>
              <w:pStyle w:val="Loendilik"/>
              <w:numPr>
                <w:ilvl w:val="0"/>
                <w:numId w:val="5"/>
              </w:numPr>
              <w:spacing w:line="240" w:lineRule="auto"/>
              <w:ind w:left="173" w:hanging="142"/>
              <w:rPr>
                <w:rFonts w:ascii="Times New Roman" w:hAnsi="Times New Roman"/>
                <w:lang w:eastAsia="et-EE"/>
              </w:rPr>
            </w:pPr>
            <w:r w:rsidRPr="005A3AEC">
              <w:rPr>
                <w:rFonts w:ascii="Times New Roman" w:hAnsi="Times New Roman"/>
                <w:lang w:eastAsia="et-EE"/>
              </w:rPr>
              <w:t>Paak</w:t>
            </w:r>
          </w:p>
          <w:p w14:paraId="2103C401" w14:textId="77777777" w:rsidR="00012B06" w:rsidRPr="005A3AEC" w:rsidRDefault="00012B06" w:rsidP="00012B06">
            <w:pPr>
              <w:pStyle w:val="Loendilik"/>
              <w:numPr>
                <w:ilvl w:val="0"/>
                <w:numId w:val="5"/>
              </w:numPr>
              <w:spacing w:line="240" w:lineRule="auto"/>
              <w:ind w:left="173" w:hanging="142"/>
              <w:rPr>
                <w:rFonts w:ascii="Times New Roman" w:hAnsi="Times New Roman"/>
                <w:lang w:eastAsia="et-EE"/>
              </w:rPr>
            </w:pPr>
            <w:r w:rsidRPr="005A3AEC">
              <w:rPr>
                <w:rFonts w:ascii="Times New Roman" w:hAnsi="Times New Roman"/>
                <w:lang w:eastAsia="et-EE"/>
              </w:rPr>
              <w:t>Pikap</w:t>
            </w:r>
          </w:p>
          <w:p w14:paraId="28833062" w14:textId="77777777" w:rsidR="00012B06" w:rsidRPr="005A3AEC" w:rsidRDefault="00012B06" w:rsidP="00012B06">
            <w:pPr>
              <w:pStyle w:val="Loendilik"/>
              <w:numPr>
                <w:ilvl w:val="0"/>
                <w:numId w:val="5"/>
              </w:numPr>
              <w:spacing w:line="240" w:lineRule="auto"/>
              <w:ind w:left="173" w:hanging="142"/>
              <w:rPr>
                <w:rFonts w:ascii="Times New Roman" w:hAnsi="Times New Roman"/>
                <w:lang w:eastAsia="et-EE"/>
              </w:rPr>
            </w:pPr>
            <w:r w:rsidRPr="005A3AEC">
              <w:rPr>
                <w:rFonts w:ascii="Times New Roman" w:hAnsi="Times New Roman"/>
                <w:lang w:eastAsia="et-EE"/>
              </w:rPr>
              <w:t>Puksiirauto</w:t>
            </w:r>
          </w:p>
          <w:p w14:paraId="4BE3E728" w14:textId="77777777" w:rsidR="00012B06" w:rsidRPr="005A3AEC" w:rsidRDefault="00012B06" w:rsidP="00012B06">
            <w:pPr>
              <w:pStyle w:val="Loendilik"/>
              <w:numPr>
                <w:ilvl w:val="0"/>
                <w:numId w:val="5"/>
              </w:numPr>
              <w:spacing w:line="240" w:lineRule="auto"/>
              <w:ind w:left="173" w:hanging="142"/>
              <w:rPr>
                <w:rFonts w:ascii="Times New Roman" w:hAnsi="Times New Roman"/>
                <w:lang w:eastAsia="et-EE"/>
              </w:rPr>
            </w:pPr>
            <w:r w:rsidRPr="005A3AEC">
              <w:rPr>
                <w:rFonts w:ascii="Times New Roman" w:hAnsi="Times New Roman"/>
                <w:lang w:eastAsia="et-EE"/>
              </w:rPr>
              <w:lastRenderedPageBreak/>
              <w:t>Puurauto</w:t>
            </w:r>
          </w:p>
          <w:p w14:paraId="0127D548" w14:textId="77777777" w:rsidR="00012B06" w:rsidRPr="005A3AEC" w:rsidRDefault="00012B06" w:rsidP="00012B06">
            <w:pPr>
              <w:pStyle w:val="Loendilik"/>
              <w:numPr>
                <w:ilvl w:val="0"/>
                <w:numId w:val="5"/>
              </w:numPr>
              <w:spacing w:line="240" w:lineRule="auto"/>
              <w:ind w:left="173" w:hanging="142"/>
              <w:rPr>
                <w:rFonts w:ascii="Times New Roman" w:hAnsi="Times New Roman"/>
                <w:lang w:eastAsia="et-EE"/>
              </w:rPr>
            </w:pPr>
            <w:r w:rsidRPr="005A3AEC">
              <w:rPr>
                <w:rFonts w:ascii="Times New Roman" w:hAnsi="Times New Roman"/>
                <w:lang w:eastAsia="et-EE"/>
              </w:rPr>
              <w:t>Päästesõiduk</w:t>
            </w:r>
          </w:p>
          <w:p w14:paraId="702DE646" w14:textId="2084735C" w:rsidR="00012B06" w:rsidRPr="005A3AEC" w:rsidRDefault="00012B06" w:rsidP="00012B06">
            <w:pPr>
              <w:pStyle w:val="Loendilik"/>
              <w:numPr>
                <w:ilvl w:val="0"/>
                <w:numId w:val="5"/>
              </w:numPr>
              <w:spacing w:line="240" w:lineRule="auto"/>
              <w:ind w:left="173" w:hanging="142"/>
              <w:rPr>
                <w:rFonts w:ascii="Times New Roman" w:hAnsi="Times New Roman"/>
                <w:lang w:eastAsia="et-EE"/>
              </w:rPr>
            </w:pPr>
            <w:proofErr w:type="spellStart"/>
            <w:r w:rsidRPr="005A3AEC">
              <w:rPr>
                <w:rFonts w:ascii="Times New Roman" w:hAnsi="Times New Roman"/>
                <w:lang w:eastAsia="et-EE"/>
              </w:rPr>
              <w:t>Rung</w:t>
            </w:r>
            <w:proofErr w:type="spellEnd"/>
            <w:r w:rsidRPr="005A3AEC">
              <w:rPr>
                <w:rFonts w:ascii="Times New Roman" w:hAnsi="Times New Roman"/>
                <w:lang w:eastAsia="et-EE"/>
              </w:rPr>
              <w:t xml:space="preserve"> </w:t>
            </w:r>
          </w:p>
          <w:p w14:paraId="2BE7F156" w14:textId="0F7CC240" w:rsidR="00012B06" w:rsidRPr="005A3AEC" w:rsidRDefault="00012B06" w:rsidP="00012B06">
            <w:pPr>
              <w:pStyle w:val="Loendilik"/>
              <w:numPr>
                <w:ilvl w:val="0"/>
                <w:numId w:val="5"/>
              </w:numPr>
              <w:spacing w:line="240" w:lineRule="auto"/>
              <w:ind w:left="173" w:hanging="142"/>
              <w:rPr>
                <w:rFonts w:ascii="Times New Roman" w:hAnsi="Times New Roman"/>
                <w:lang w:eastAsia="et-EE"/>
              </w:rPr>
            </w:pPr>
            <w:r w:rsidRPr="005A3AEC">
              <w:rPr>
                <w:rFonts w:ascii="Times New Roman" w:hAnsi="Times New Roman"/>
                <w:lang w:eastAsia="et-EE"/>
              </w:rPr>
              <w:t>Sadul</w:t>
            </w:r>
          </w:p>
          <w:p w14:paraId="7C223074" w14:textId="77777777" w:rsidR="00012B06" w:rsidRPr="005A3AEC" w:rsidRDefault="00012B06" w:rsidP="00012B06">
            <w:pPr>
              <w:pStyle w:val="Loendilik"/>
              <w:numPr>
                <w:ilvl w:val="0"/>
                <w:numId w:val="5"/>
              </w:numPr>
              <w:spacing w:line="240" w:lineRule="auto"/>
              <w:ind w:left="173" w:hanging="142"/>
              <w:rPr>
                <w:rFonts w:ascii="Times New Roman" w:hAnsi="Times New Roman"/>
                <w:lang w:eastAsia="et-EE"/>
              </w:rPr>
            </w:pPr>
            <w:r w:rsidRPr="005A3AEC">
              <w:rPr>
                <w:rFonts w:ascii="Times New Roman" w:hAnsi="Times New Roman"/>
                <w:lang w:eastAsia="et-EE"/>
              </w:rPr>
              <w:t>Sihtotstarbeline</w:t>
            </w:r>
          </w:p>
          <w:p w14:paraId="46A9C588" w14:textId="77777777" w:rsidR="00012B06" w:rsidRPr="005A3AEC" w:rsidRDefault="00012B06" w:rsidP="00012B06">
            <w:pPr>
              <w:pStyle w:val="Loendilik"/>
              <w:numPr>
                <w:ilvl w:val="0"/>
                <w:numId w:val="5"/>
              </w:numPr>
              <w:spacing w:line="240" w:lineRule="auto"/>
              <w:ind w:left="173" w:hanging="142"/>
              <w:rPr>
                <w:rFonts w:ascii="Times New Roman" w:hAnsi="Times New Roman"/>
                <w:lang w:eastAsia="et-EE"/>
              </w:rPr>
            </w:pPr>
            <w:r w:rsidRPr="005A3AEC">
              <w:rPr>
                <w:rFonts w:ascii="Times New Roman" w:hAnsi="Times New Roman"/>
                <w:lang w:eastAsia="et-EE"/>
              </w:rPr>
              <w:t>Soomussõiduk</w:t>
            </w:r>
          </w:p>
        </w:tc>
      </w:tr>
    </w:tbl>
    <w:p w14:paraId="1A83CF72" w14:textId="23FAC683" w:rsidR="00012B06" w:rsidRPr="005A3AEC" w:rsidRDefault="00012B06" w:rsidP="00012B06">
      <w:pPr>
        <w:jc w:val="both"/>
        <w:rPr>
          <w:rFonts w:cs="Times New Roman"/>
        </w:rPr>
      </w:pPr>
    </w:p>
    <w:p w14:paraId="669E606F" w14:textId="5343CC58" w:rsidR="00A44595" w:rsidRPr="005A3AEC" w:rsidRDefault="00A44595" w:rsidP="00012B06">
      <w:pPr>
        <w:jc w:val="both"/>
        <w:rPr>
          <w:rFonts w:cs="Times New Roman"/>
        </w:rPr>
      </w:pPr>
      <w:r w:rsidRPr="005A3AEC">
        <w:rPr>
          <w:rFonts w:cs="Times New Roman"/>
        </w:rPr>
        <w:t>Kategooriad on sätestatud liiklusseaduse alusel antud majandus- ja kommunikatsiooniministri 13.</w:t>
      </w:r>
      <w:r w:rsidR="009A178F" w:rsidRPr="005A3AEC">
        <w:rPr>
          <w:rFonts w:cs="Times New Roman"/>
        </w:rPr>
        <w:t xml:space="preserve"> juuni </w:t>
      </w:r>
      <w:r w:rsidRPr="005A3AEC">
        <w:rPr>
          <w:rFonts w:cs="Times New Roman"/>
        </w:rPr>
        <w:t xml:space="preserve">2011 a määruse nr 42 „Mootorsõiduki ja selle haagise </w:t>
      </w:r>
      <w:proofErr w:type="spellStart"/>
      <w:r w:rsidRPr="005A3AEC">
        <w:rPr>
          <w:rFonts w:cs="Times New Roman"/>
        </w:rPr>
        <w:t>tehnonõuded</w:t>
      </w:r>
      <w:proofErr w:type="spellEnd"/>
      <w:r w:rsidRPr="005A3AEC">
        <w:rPr>
          <w:rFonts w:cs="Times New Roman"/>
        </w:rPr>
        <w:t xml:space="preserve"> ning nõuded varustusele“ lisas 5</w:t>
      </w:r>
      <w:r w:rsidRPr="005A3AEC">
        <w:rPr>
          <w:rStyle w:val="Allmrkuseviide"/>
        </w:rPr>
        <w:footnoteReference w:id="23"/>
      </w:r>
      <w:r w:rsidRPr="005A3AEC">
        <w:rPr>
          <w:rFonts w:cs="Times New Roman"/>
        </w:rPr>
        <w:t xml:space="preserve">. </w:t>
      </w:r>
    </w:p>
    <w:p w14:paraId="7A1BE75C" w14:textId="77777777" w:rsidR="00A44595" w:rsidRPr="005A3AEC" w:rsidRDefault="00A44595" w:rsidP="00012B06">
      <w:pPr>
        <w:jc w:val="both"/>
        <w:rPr>
          <w:rFonts w:cs="Times New Roman"/>
        </w:rPr>
      </w:pPr>
    </w:p>
    <w:p w14:paraId="1C39A004" w14:textId="403BF829" w:rsidR="001C0186" w:rsidRPr="005A3AEC" w:rsidRDefault="00012B06" w:rsidP="00012B06">
      <w:pPr>
        <w:jc w:val="both"/>
        <w:rPr>
          <w:rFonts w:cs="Times New Roman"/>
          <w:b/>
          <w:bCs/>
        </w:rPr>
      </w:pPr>
      <w:r w:rsidRPr="005A3AEC">
        <w:rPr>
          <w:rFonts w:cs="Times New Roman"/>
          <w:b/>
          <w:bCs/>
        </w:rPr>
        <w:t>Eelnõu § 3</w:t>
      </w:r>
      <w:r w:rsidR="009A178F" w:rsidRPr="005A3AEC">
        <w:rPr>
          <w:rFonts w:cs="Times New Roman"/>
          <w:b/>
          <w:bCs/>
        </w:rPr>
        <w:t xml:space="preserve">. </w:t>
      </w:r>
      <w:r w:rsidR="001C0186" w:rsidRPr="005A3AEC">
        <w:rPr>
          <w:rFonts w:cs="Times New Roman"/>
          <w:b/>
          <w:bCs/>
        </w:rPr>
        <w:t>Maksu o</w:t>
      </w:r>
      <w:r w:rsidR="0082651E" w:rsidRPr="005A3AEC">
        <w:rPr>
          <w:rFonts w:cs="Times New Roman"/>
          <w:b/>
          <w:bCs/>
        </w:rPr>
        <w:t>bjekt</w:t>
      </w:r>
    </w:p>
    <w:p w14:paraId="49492DE8" w14:textId="34B4EECB" w:rsidR="0082651E" w:rsidRPr="005A3AEC" w:rsidRDefault="00C75B22" w:rsidP="00012B06">
      <w:pPr>
        <w:jc w:val="both"/>
        <w:rPr>
          <w:rFonts w:cs="Times New Roman"/>
          <w:b/>
          <w:bCs/>
        </w:rPr>
      </w:pPr>
      <w:r w:rsidRPr="005A3AEC">
        <w:rPr>
          <w:rFonts w:cs="Times New Roman"/>
          <w:b/>
          <w:bCs/>
        </w:rPr>
        <w:t>Punkti 1</w:t>
      </w:r>
      <w:r w:rsidRPr="005A3AEC">
        <w:rPr>
          <w:rFonts w:cs="Times New Roman"/>
        </w:rPr>
        <w:t xml:space="preserve"> kohaselt maksutatakse </w:t>
      </w:r>
      <w:r w:rsidR="00090849" w:rsidRPr="005A3AEC">
        <w:rPr>
          <w:rFonts w:cs="Times New Roman"/>
        </w:rPr>
        <w:t>mootorsõiduki</w:t>
      </w:r>
      <w:r w:rsidRPr="005A3AEC">
        <w:rPr>
          <w:rFonts w:cs="Times New Roman"/>
        </w:rPr>
        <w:t>maksuga</w:t>
      </w:r>
      <w:r w:rsidR="00012B06" w:rsidRPr="005A3AEC">
        <w:rPr>
          <w:rFonts w:cs="Times New Roman"/>
        </w:rPr>
        <w:t xml:space="preserve"> liiklusregistris registreeritud mootorsõiduk. </w:t>
      </w:r>
    </w:p>
    <w:p w14:paraId="331CF3CD" w14:textId="77777777" w:rsidR="0082651E" w:rsidRPr="005A3AEC" w:rsidRDefault="0082651E" w:rsidP="00012B06">
      <w:pPr>
        <w:jc w:val="both"/>
        <w:rPr>
          <w:rFonts w:cs="Times New Roman"/>
        </w:rPr>
      </w:pPr>
    </w:p>
    <w:p w14:paraId="3FD12CAA" w14:textId="7EA0AB19" w:rsidR="00012B06" w:rsidRPr="005A3AEC" w:rsidRDefault="00A44595" w:rsidP="00012B06">
      <w:pPr>
        <w:jc w:val="both"/>
        <w:rPr>
          <w:rFonts w:eastAsia="Times New Roman" w:cs="Times New Roman"/>
        </w:rPr>
      </w:pPr>
      <w:r w:rsidRPr="005A3AEC">
        <w:rPr>
          <w:rFonts w:eastAsia="Times New Roman" w:cs="Times New Roman"/>
          <w:b/>
          <w:bCs/>
        </w:rPr>
        <w:t>Punktis 2</w:t>
      </w:r>
      <w:r w:rsidRPr="005A3AEC">
        <w:rPr>
          <w:rFonts w:eastAsia="Times New Roman" w:cs="Times New Roman"/>
        </w:rPr>
        <w:t xml:space="preserve"> sätestatakse </w:t>
      </w:r>
      <w:r w:rsidRPr="005A3AEC">
        <w:t xml:space="preserve">liiklusregistrist ajutiselt kustutatud või peatatud registrikandega mootorsõiduki maksustamine. </w:t>
      </w:r>
      <w:r w:rsidR="0082651E" w:rsidRPr="005A3AEC">
        <w:rPr>
          <w:rFonts w:eastAsia="Times New Roman" w:cs="Times New Roman"/>
        </w:rPr>
        <w:t>Vastavalt liiklusseaduse § 77 l</w:t>
      </w:r>
      <w:r w:rsidR="008712DA" w:rsidRPr="005A3AEC">
        <w:rPr>
          <w:rFonts w:eastAsia="Times New Roman" w:cs="Times New Roman"/>
        </w:rPr>
        <w:t>õikele</w:t>
      </w:r>
      <w:r w:rsidR="0082651E" w:rsidRPr="005A3AEC">
        <w:rPr>
          <w:rFonts w:eastAsia="Times New Roman" w:cs="Times New Roman"/>
        </w:rPr>
        <w:t xml:space="preserve"> 8</w:t>
      </w:r>
      <w:r w:rsidR="0082651E" w:rsidRPr="005A3AEC">
        <w:rPr>
          <w:rFonts w:eastAsia="Times New Roman" w:cs="Times New Roman"/>
          <w:vertAlign w:val="superscript"/>
        </w:rPr>
        <w:t>4</w:t>
      </w:r>
      <w:r w:rsidR="0082651E" w:rsidRPr="005A3AEC">
        <w:rPr>
          <w:rFonts w:eastAsia="Times New Roman" w:cs="Times New Roman"/>
        </w:rPr>
        <w:t xml:space="preserve"> loetakse </w:t>
      </w:r>
      <w:r w:rsidR="0026220D" w:rsidRPr="005A3AEC">
        <w:rPr>
          <w:rFonts w:eastAsia="Times New Roman" w:cs="Times New Roman"/>
        </w:rPr>
        <w:t xml:space="preserve">need </w:t>
      </w:r>
      <w:r w:rsidR="0082651E" w:rsidRPr="005A3AEC">
        <w:rPr>
          <w:rFonts w:eastAsia="Times New Roman" w:cs="Times New Roman"/>
        </w:rPr>
        <w:t>mootorsõiduk</w:t>
      </w:r>
      <w:r w:rsidR="0026220D" w:rsidRPr="005A3AEC">
        <w:rPr>
          <w:rFonts w:eastAsia="Times New Roman" w:cs="Times New Roman"/>
        </w:rPr>
        <w:t xml:space="preserve">id </w:t>
      </w:r>
      <w:r w:rsidR="0082651E" w:rsidRPr="005A3AEC">
        <w:rPr>
          <w:rFonts w:eastAsia="Times New Roman" w:cs="Times New Roman"/>
        </w:rPr>
        <w:t xml:space="preserve">registreerimata sõidukiks. </w:t>
      </w:r>
      <w:r w:rsidR="0026220D" w:rsidRPr="005A3AEC">
        <w:rPr>
          <w:rFonts w:eastAsia="Times New Roman" w:cs="Times New Roman"/>
        </w:rPr>
        <w:t>Siia alla kuuluvad mootorsõidukid, mille registreeringu on omanik ise soovinud pausile panna (staatus „ajutiselt kustutatud“ kehtivusega kuni kaks aastat) ja need, mille registreering on peatunud automaatselt pärast pikemat kui 2-aastast teh</w:t>
      </w:r>
      <w:r w:rsidR="008D11BD" w:rsidRPr="005A3AEC">
        <w:rPr>
          <w:rFonts w:eastAsia="Times New Roman" w:cs="Times New Roman"/>
        </w:rPr>
        <w:t>n</w:t>
      </w:r>
      <w:r w:rsidR="0026220D" w:rsidRPr="005A3AEC">
        <w:rPr>
          <w:rFonts w:eastAsia="Times New Roman" w:cs="Times New Roman"/>
        </w:rPr>
        <w:t xml:space="preserve">oülevaatuse ja liikluskindlustuse puudumise perioodi („peatatud“ staatus tähtajatu kehtivusega). </w:t>
      </w:r>
      <w:bookmarkStart w:id="14" w:name="_Hlk147604969"/>
      <w:r w:rsidR="0026220D" w:rsidRPr="005A3AEC">
        <w:rPr>
          <w:rFonts w:eastAsia="Times New Roman" w:cs="Times New Roman"/>
        </w:rPr>
        <w:t>Ühiskonnas laialt kõlapinda leidnud nn „romude</w:t>
      </w:r>
      <w:r w:rsidR="002E11C5" w:rsidRPr="005A3AEC">
        <w:rPr>
          <w:rFonts w:eastAsia="Times New Roman" w:cs="Times New Roman"/>
        </w:rPr>
        <w:t xml:space="preserve"> ja fantoomautode</w:t>
      </w:r>
      <w:r w:rsidR="0026220D" w:rsidRPr="005A3AEC">
        <w:rPr>
          <w:rFonts w:eastAsia="Times New Roman" w:cs="Times New Roman"/>
        </w:rPr>
        <w:t xml:space="preserve"> probleem“ vajab lahendamiseks ja õigusselguse loomiseks pikemat üleminekuaega</w:t>
      </w:r>
      <w:r w:rsidR="005A7E5B" w:rsidRPr="005A3AEC">
        <w:rPr>
          <w:rFonts w:eastAsia="Times New Roman" w:cs="Times New Roman"/>
        </w:rPr>
        <w:t>.</w:t>
      </w:r>
      <w:r w:rsidR="0026220D" w:rsidRPr="005A3AEC">
        <w:rPr>
          <w:rFonts w:eastAsia="Times New Roman" w:cs="Times New Roman"/>
        </w:rPr>
        <w:t xml:space="preserve"> Seetõttu on s</w:t>
      </w:r>
      <w:r w:rsidR="0082651E" w:rsidRPr="005A3AEC">
        <w:rPr>
          <w:rFonts w:eastAsia="Times New Roman" w:cs="Times New Roman"/>
        </w:rPr>
        <w:t>eaduse</w:t>
      </w:r>
      <w:r w:rsidR="0026220D" w:rsidRPr="005A3AEC">
        <w:rPr>
          <w:rFonts w:eastAsia="Times New Roman" w:cs="Times New Roman"/>
        </w:rPr>
        <w:t xml:space="preserve"> § 2</w:t>
      </w:r>
      <w:r w:rsidR="001C0186" w:rsidRPr="005A3AEC">
        <w:rPr>
          <w:rFonts w:eastAsia="Times New Roman" w:cs="Times New Roman"/>
        </w:rPr>
        <w:t>1</w:t>
      </w:r>
      <w:r w:rsidR="0026220D" w:rsidRPr="005A3AEC">
        <w:rPr>
          <w:rFonts w:eastAsia="Times New Roman" w:cs="Times New Roman"/>
        </w:rPr>
        <w:t xml:space="preserve"> lõikesse 2</w:t>
      </w:r>
      <w:r w:rsidR="0082651E" w:rsidRPr="005A3AEC">
        <w:rPr>
          <w:rFonts w:eastAsia="Times New Roman" w:cs="Times New Roman"/>
        </w:rPr>
        <w:t xml:space="preserve"> </w:t>
      </w:r>
      <w:r w:rsidR="0026220D" w:rsidRPr="005A3AEC">
        <w:rPr>
          <w:rFonts w:eastAsia="Times New Roman" w:cs="Times New Roman"/>
        </w:rPr>
        <w:t xml:space="preserve">loodud </w:t>
      </w:r>
      <w:r w:rsidR="0082651E" w:rsidRPr="005A3AEC">
        <w:rPr>
          <w:rFonts w:eastAsia="Times New Roman" w:cs="Times New Roman"/>
        </w:rPr>
        <w:t>rakendussäte, mille kohaselt hakkab see lõige kehtima kaks aastat pärast käesoleva seaduse jõustumist, s</w:t>
      </w:r>
      <w:r w:rsidR="008712DA" w:rsidRPr="005A3AEC">
        <w:rPr>
          <w:rFonts w:eastAsia="Times New Roman" w:cs="Times New Roman"/>
        </w:rPr>
        <w:t>t</w:t>
      </w:r>
      <w:r w:rsidR="0082651E" w:rsidRPr="005A3AEC">
        <w:rPr>
          <w:rFonts w:eastAsia="Times New Roman" w:cs="Times New Roman"/>
        </w:rPr>
        <w:t xml:space="preserve"> 2026. a</w:t>
      </w:r>
      <w:r w:rsidR="008712DA" w:rsidRPr="005A3AEC">
        <w:rPr>
          <w:rFonts w:eastAsia="Times New Roman" w:cs="Times New Roman"/>
        </w:rPr>
        <w:t>asta</w:t>
      </w:r>
      <w:r w:rsidR="0082651E" w:rsidRPr="005A3AEC">
        <w:rPr>
          <w:rFonts w:eastAsia="Times New Roman" w:cs="Times New Roman"/>
        </w:rPr>
        <w:t xml:space="preserve"> 1. juulil.</w:t>
      </w:r>
      <w:r w:rsidRPr="005A3AEC">
        <w:rPr>
          <w:rFonts w:eastAsia="Times New Roman" w:cs="Times New Roman"/>
        </w:rPr>
        <w:t xml:space="preserve"> </w:t>
      </w:r>
    </w:p>
    <w:p w14:paraId="69A97EDC" w14:textId="2674A374" w:rsidR="0026220D" w:rsidRPr="005A3AEC" w:rsidRDefault="0026220D" w:rsidP="00012B06">
      <w:pPr>
        <w:jc w:val="both"/>
        <w:rPr>
          <w:rFonts w:eastAsia="Times New Roman" w:cs="Times New Roman"/>
        </w:rPr>
      </w:pPr>
    </w:p>
    <w:p w14:paraId="63AF5156" w14:textId="2CECBB87" w:rsidR="0026220D" w:rsidRPr="005A3AEC" w:rsidRDefault="0026220D" w:rsidP="00012B06">
      <w:pPr>
        <w:jc w:val="both"/>
        <w:rPr>
          <w:rFonts w:eastAsia="Times New Roman" w:cs="Times New Roman"/>
        </w:rPr>
      </w:pPr>
      <w:r w:rsidRPr="005A3AEC">
        <w:rPr>
          <w:rFonts w:eastAsia="Times New Roman" w:cs="Times New Roman"/>
        </w:rPr>
        <w:t>Probleemsete peatatud kandega sõidukite liiklusregistrist kustutamise</w:t>
      </w:r>
      <w:r w:rsidR="00245FE7" w:rsidRPr="005A3AEC">
        <w:rPr>
          <w:rFonts w:eastAsia="Times New Roman" w:cs="Times New Roman"/>
        </w:rPr>
        <w:t>ks lahenduse</w:t>
      </w:r>
      <w:r w:rsidRPr="005A3AEC">
        <w:rPr>
          <w:rFonts w:eastAsia="Times New Roman" w:cs="Times New Roman"/>
        </w:rPr>
        <w:t xml:space="preserve"> väljatöötamisega tegeleb Kliimaministeerium</w:t>
      </w:r>
      <w:r w:rsidR="00245FE7" w:rsidRPr="005A3AEC">
        <w:rPr>
          <w:rFonts w:eastAsia="Times New Roman" w:cs="Times New Roman"/>
        </w:rPr>
        <w:t xml:space="preserve">. </w:t>
      </w:r>
      <w:bookmarkEnd w:id="14"/>
      <w:r w:rsidR="00245FE7" w:rsidRPr="005A3AEC">
        <w:rPr>
          <w:rFonts w:eastAsia="Times New Roman" w:cs="Times New Roman"/>
        </w:rPr>
        <w:t xml:space="preserve">Selle tulemusel on kõigil isikutel, kellel on liiklusregistris probleemseid kandeid (sageli juhud, kus isik on omanikuna registreeritud, kuid sõidukit ei ole reaalelt olemas juba aastaid) võimalus nendest kannetest toiminguga vabaneda. </w:t>
      </w:r>
    </w:p>
    <w:p w14:paraId="079B41BB" w14:textId="6A3551FC" w:rsidR="00245FE7" w:rsidRPr="005A3AEC" w:rsidRDefault="00245FE7" w:rsidP="00012B06">
      <w:pPr>
        <w:jc w:val="both"/>
        <w:rPr>
          <w:rFonts w:eastAsia="Times New Roman" w:cs="Times New Roman"/>
        </w:rPr>
      </w:pPr>
    </w:p>
    <w:p w14:paraId="1A973373" w14:textId="5EF59F27" w:rsidR="00245FE7" w:rsidRPr="005A3AEC" w:rsidRDefault="00245FE7" w:rsidP="00012B06">
      <w:pPr>
        <w:jc w:val="both"/>
        <w:rPr>
          <w:rFonts w:eastAsia="Times New Roman" w:cs="Times New Roman"/>
          <w:b/>
          <w:bCs/>
        </w:rPr>
      </w:pPr>
      <w:r w:rsidRPr="005A3AEC">
        <w:rPr>
          <w:rFonts w:eastAsia="Times New Roman" w:cs="Times New Roman"/>
          <w:b/>
          <w:bCs/>
        </w:rPr>
        <w:t>Eelnõu § 4. Mootorsõidukimaksu laekumine</w:t>
      </w:r>
    </w:p>
    <w:p w14:paraId="343B9879" w14:textId="3EF61416" w:rsidR="00245FE7" w:rsidRPr="005A3AEC" w:rsidRDefault="00245FE7" w:rsidP="00245FE7">
      <w:pPr>
        <w:jc w:val="both"/>
        <w:rPr>
          <w:rFonts w:cs="Times New Roman"/>
        </w:rPr>
      </w:pPr>
      <w:r w:rsidRPr="005A3AEC">
        <w:rPr>
          <w:rFonts w:eastAsia="Times New Roman" w:cs="Times New Roman"/>
        </w:rPr>
        <w:t xml:space="preserve">Mootorsõidukimaks laekub riigieelarvesse. </w:t>
      </w:r>
      <w:r w:rsidRPr="005A3AEC">
        <w:rPr>
          <w:rFonts w:cs="Times New Roman"/>
        </w:rPr>
        <w:t>M</w:t>
      </w:r>
      <w:r w:rsidR="001B6C5A" w:rsidRPr="005A3AEC">
        <w:rPr>
          <w:rFonts w:cs="Times New Roman"/>
        </w:rPr>
        <w:t>ootorsõidukimaks</w:t>
      </w:r>
      <w:r w:rsidR="003472BD" w:rsidRPr="005A3AEC">
        <w:rPr>
          <w:rFonts w:cs="Times New Roman"/>
        </w:rPr>
        <w:t xml:space="preserve">ust </w:t>
      </w:r>
      <w:bookmarkStart w:id="15" w:name="_Hlk151308192"/>
      <w:r w:rsidR="003472BD" w:rsidRPr="005A3AEC">
        <w:rPr>
          <w:rFonts w:cs="Times New Roman"/>
        </w:rPr>
        <w:t>laekuv tulu</w:t>
      </w:r>
      <w:r w:rsidR="001B6C5A" w:rsidRPr="005A3AEC">
        <w:rPr>
          <w:rFonts w:cs="Times New Roman"/>
        </w:rPr>
        <w:t xml:space="preserve"> ei ole</w:t>
      </w:r>
      <w:r w:rsidRPr="005A3AEC">
        <w:rPr>
          <w:rFonts w:cs="Times New Roman"/>
        </w:rPr>
        <w:t xml:space="preserve"> sihtotstarbeline ja seda jaotatakse vastavalt riigieelarve seadusele avalike teenuste rahastamiseks.</w:t>
      </w:r>
    </w:p>
    <w:bookmarkEnd w:id="15"/>
    <w:p w14:paraId="024512D9" w14:textId="77777777" w:rsidR="00012B06" w:rsidRPr="005A3AEC" w:rsidRDefault="00012B06" w:rsidP="00012B06">
      <w:pPr>
        <w:jc w:val="both"/>
        <w:rPr>
          <w:rFonts w:cs="Times New Roman"/>
        </w:rPr>
      </w:pPr>
    </w:p>
    <w:p w14:paraId="7C6B1619" w14:textId="24A00DEF" w:rsidR="00A50410" w:rsidRPr="005A3AEC" w:rsidRDefault="00A50410" w:rsidP="00300A2B">
      <w:pPr>
        <w:rPr>
          <w:rFonts w:cs="Times New Roman"/>
          <w:b/>
          <w:bCs/>
        </w:rPr>
      </w:pPr>
      <w:r w:rsidRPr="005A3AEC">
        <w:rPr>
          <w:rFonts w:cs="Times New Roman"/>
          <w:b/>
          <w:bCs/>
        </w:rPr>
        <w:t>2. peatük</w:t>
      </w:r>
      <w:r w:rsidR="001B6C5A" w:rsidRPr="005A3AEC">
        <w:rPr>
          <w:rFonts w:cs="Times New Roman"/>
          <w:b/>
          <w:bCs/>
        </w:rPr>
        <w:t xml:space="preserve">k. </w:t>
      </w:r>
      <w:r w:rsidR="008F4864" w:rsidRPr="005A3AEC">
        <w:rPr>
          <w:rFonts w:cs="Times New Roman"/>
          <w:b/>
          <w:bCs/>
        </w:rPr>
        <w:t>Mootorsõiduki</w:t>
      </w:r>
      <w:r w:rsidR="001B6C5A" w:rsidRPr="005A3AEC">
        <w:rPr>
          <w:rFonts w:cs="Times New Roman"/>
          <w:b/>
          <w:bCs/>
        </w:rPr>
        <w:t>maks</w:t>
      </w:r>
      <w:r w:rsidR="004F4CBC" w:rsidRPr="005A3AEC">
        <w:rPr>
          <w:rFonts w:cs="Times New Roman"/>
          <w:b/>
          <w:bCs/>
        </w:rPr>
        <w:t>u tasumise kord</w:t>
      </w:r>
    </w:p>
    <w:p w14:paraId="1BD68263" w14:textId="77777777" w:rsidR="00A50410" w:rsidRPr="005A3AEC" w:rsidRDefault="00A50410" w:rsidP="00012B06">
      <w:pPr>
        <w:jc w:val="both"/>
        <w:rPr>
          <w:rFonts w:cs="Times New Roman"/>
        </w:rPr>
      </w:pPr>
    </w:p>
    <w:p w14:paraId="60B6EE39" w14:textId="4FEF297C" w:rsidR="00A50410" w:rsidRPr="005A3AEC" w:rsidRDefault="007F457F" w:rsidP="00012B06">
      <w:pPr>
        <w:jc w:val="both"/>
        <w:rPr>
          <w:rFonts w:cs="Times New Roman"/>
          <w:b/>
          <w:bCs/>
        </w:rPr>
      </w:pPr>
      <w:r w:rsidRPr="005A3AEC">
        <w:rPr>
          <w:rFonts w:cs="Times New Roman"/>
          <w:b/>
          <w:bCs/>
        </w:rPr>
        <w:t>Eelnõu §</w:t>
      </w:r>
      <w:r w:rsidR="00A50410" w:rsidRPr="005A3AEC">
        <w:rPr>
          <w:rFonts w:cs="Times New Roman"/>
          <w:b/>
          <w:bCs/>
        </w:rPr>
        <w:t xml:space="preserve"> </w:t>
      </w:r>
      <w:r w:rsidR="004F4CBC" w:rsidRPr="005A3AEC">
        <w:rPr>
          <w:rFonts w:cs="Times New Roman"/>
          <w:b/>
          <w:bCs/>
        </w:rPr>
        <w:t>5</w:t>
      </w:r>
      <w:r w:rsidR="008712DA" w:rsidRPr="005A3AEC">
        <w:rPr>
          <w:rFonts w:cs="Times New Roman"/>
          <w:b/>
          <w:bCs/>
        </w:rPr>
        <w:t>.</w:t>
      </w:r>
      <w:r w:rsidR="00A50410" w:rsidRPr="005A3AEC">
        <w:rPr>
          <w:rFonts w:cs="Times New Roman"/>
          <w:b/>
          <w:bCs/>
        </w:rPr>
        <w:t xml:space="preserve"> Maksumaksja</w:t>
      </w:r>
    </w:p>
    <w:p w14:paraId="39997A76" w14:textId="32D08F6A" w:rsidR="007F457F" w:rsidRPr="005A3AEC" w:rsidRDefault="00A50410" w:rsidP="00012B06">
      <w:pPr>
        <w:jc w:val="both"/>
        <w:rPr>
          <w:rFonts w:cs="Times New Roman"/>
          <w:szCs w:val="24"/>
        </w:rPr>
      </w:pPr>
      <w:r w:rsidRPr="005A3AEC">
        <w:rPr>
          <w:rFonts w:cs="Times New Roman"/>
        </w:rPr>
        <w:t>Paragrahvis s</w:t>
      </w:r>
      <w:r w:rsidR="007F457F" w:rsidRPr="005A3AEC">
        <w:rPr>
          <w:rFonts w:cs="Times New Roman"/>
        </w:rPr>
        <w:t xml:space="preserve">ätestatakse </w:t>
      </w:r>
      <w:r w:rsidR="00090849" w:rsidRPr="005A3AEC">
        <w:rPr>
          <w:rFonts w:cs="Times New Roman"/>
        </w:rPr>
        <w:t>mootorsõiduki</w:t>
      </w:r>
      <w:r w:rsidR="007F457F" w:rsidRPr="005A3AEC">
        <w:rPr>
          <w:rFonts w:cs="Times New Roman"/>
        </w:rPr>
        <w:t xml:space="preserve">maksu maksja. </w:t>
      </w:r>
      <w:r w:rsidR="008F4864" w:rsidRPr="005A3AEC">
        <w:rPr>
          <w:rFonts w:cs="Times New Roman"/>
        </w:rPr>
        <w:t>Mootorsõiduki</w:t>
      </w:r>
      <w:r w:rsidR="007F457F" w:rsidRPr="005A3AEC">
        <w:rPr>
          <w:rFonts w:cs="Times New Roman"/>
        </w:rPr>
        <w:t xml:space="preserve">maksu maksavad kõik </w:t>
      </w:r>
      <w:r w:rsidR="007F457F" w:rsidRPr="005A3AEC">
        <w:rPr>
          <w:rFonts w:cs="Times New Roman"/>
          <w:szCs w:val="24"/>
        </w:rPr>
        <w:t xml:space="preserve">liiklusregistris registreeritud mootorsõidukeid omavad </w:t>
      </w:r>
      <w:r w:rsidR="00147858" w:rsidRPr="005A3AEC">
        <w:rPr>
          <w:rFonts w:cs="Times New Roman"/>
          <w:szCs w:val="24"/>
        </w:rPr>
        <w:t>isikud (</w:t>
      </w:r>
      <w:r w:rsidR="007F457F" w:rsidRPr="005A3AEC">
        <w:rPr>
          <w:rFonts w:cs="Times New Roman"/>
          <w:szCs w:val="24"/>
        </w:rPr>
        <w:t>või</w:t>
      </w:r>
      <w:r w:rsidR="00147858" w:rsidRPr="005A3AEC">
        <w:rPr>
          <w:rFonts w:cs="Times New Roman"/>
          <w:szCs w:val="24"/>
        </w:rPr>
        <w:t xml:space="preserve"> omaniku asemel</w:t>
      </w:r>
      <w:r w:rsidR="007F457F" w:rsidRPr="005A3AEC">
        <w:rPr>
          <w:rFonts w:cs="Times New Roman"/>
          <w:szCs w:val="24"/>
        </w:rPr>
        <w:t xml:space="preserve"> </w:t>
      </w:r>
      <w:r w:rsidR="00147858" w:rsidRPr="005A3AEC">
        <w:rPr>
          <w:rFonts w:cs="Times New Roman"/>
          <w:szCs w:val="24"/>
        </w:rPr>
        <w:t>kasutaja, kui ta on kantud vastutava kasutajana liiklusregistrisse)</w:t>
      </w:r>
      <w:r w:rsidR="007F457F" w:rsidRPr="005A3AEC">
        <w:rPr>
          <w:rFonts w:cs="Times New Roman"/>
          <w:szCs w:val="24"/>
        </w:rPr>
        <w:t>, teisisõnu:</w:t>
      </w:r>
    </w:p>
    <w:p w14:paraId="392DAED8" w14:textId="50A16D5A" w:rsidR="007F457F" w:rsidRPr="005A3AEC" w:rsidRDefault="007F457F" w:rsidP="007F457F">
      <w:pPr>
        <w:pStyle w:val="Loendilik"/>
        <w:numPr>
          <w:ilvl w:val="0"/>
          <w:numId w:val="8"/>
        </w:numPr>
        <w:jc w:val="both"/>
        <w:rPr>
          <w:rFonts w:ascii="Times New Roman" w:hAnsi="Times New Roman"/>
          <w:sz w:val="24"/>
          <w:szCs w:val="24"/>
        </w:rPr>
      </w:pPr>
      <w:r w:rsidRPr="005A3AEC">
        <w:rPr>
          <w:rFonts w:ascii="Times New Roman" w:hAnsi="Times New Roman"/>
          <w:sz w:val="24"/>
          <w:szCs w:val="24"/>
        </w:rPr>
        <w:t>füüsilised isikud,</w:t>
      </w:r>
    </w:p>
    <w:p w14:paraId="1DD80FBA" w14:textId="5BECF2AE" w:rsidR="007F457F" w:rsidRPr="005A3AEC" w:rsidRDefault="007F457F" w:rsidP="007F457F">
      <w:pPr>
        <w:pStyle w:val="Loendilik"/>
        <w:numPr>
          <w:ilvl w:val="0"/>
          <w:numId w:val="8"/>
        </w:numPr>
        <w:jc w:val="both"/>
        <w:rPr>
          <w:rFonts w:ascii="Times New Roman" w:hAnsi="Times New Roman"/>
          <w:sz w:val="24"/>
          <w:szCs w:val="24"/>
        </w:rPr>
      </w:pPr>
      <w:r w:rsidRPr="005A3AEC">
        <w:rPr>
          <w:rFonts w:ascii="Times New Roman" w:hAnsi="Times New Roman"/>
          <w:sz w:val="24"/>
          <w:szCs w:val="24"/>
        </w:rPr>
        <w:t>juriidilised isikud,</w:t>
      </w:r>
    </w:p>
    <w:p w14:paraId="21F0050D" w14:textId="2C26E703" w:rsidR="007F457F" w:rsidRPr="005A3AEC" w:rsidRDefault="007F457F" w:rsidP="007F457F">
      <w:pPr>
        <w:pStyle w:val="Loendilik"/>
        <w:numPr>
          <w:ilvl w:val="0"/>
          <w:numId w:val="8"/>
        </w:numPr>
        <w:jc w:val="both"/>
        <w:rPr>
          <w:rFonts w:ascii="Times New Roman" w:hAnsi="Times New Roman"/>
          <w:sz w:val="24"/>
          <w:szCs w:val="24"/>
        </w:rPr>
      </w:pPr>
      <w:r w:rsidRPr="005A3AEC">
        <w:rPr>
          <w:rFonts w:ascii="Times New Roman" w:hAnsi="Times New Roman"/>
          <w:sz w:val="24"/>
          <w:szCs w:val="24"/>
        </w:rPr>
        <w:t>avalik-õiguslik juriidilised isikud,</w:t>
      </w:r>
    </w:p>
    <w:p w14:paraId="1DF5BEBC" w14:textId="216119CB" w:rsidR="00012B06" w:rsidRPr="005A3AEC" w:rsidRDefault="007F457F" w:rsidP="007F457F">
      <w:pPr>
        <w:pStyle w:val="Loendilik"/>
        <w:numPr>
          <w:ilvl w:val="0"/>
          <w:numId w:val="8"/>
        </w:numPr>
        <w:jc w:val="both"/>
        <w:rPr>
          <w:rFonts w:ascii="Times New Roman" w:hAnsi="Times New Roman"/>
          <w:sz w:val="24"/>
          <w:szCs w:val="24"/>
        </w:rPr>
      </w:pPr>
      <w:r w:rsidRPr="005A3AEC">
        <w:rPr>
          <w:rFonts w:ascii="Times New Roman" w:hAnsi="Times New Roman"/>
          <w:sz w:val="24"/>
          <w:szCs w:val="24"/>
        </w:rPr>
        <w:t>riigi-, valla- või linnaasutused.</w:t>
      </w:r>
    </w:p>
    <w:p w14:paraId="25275232" w14:textId="086AFFCD" w:rsidR="007F457F" w:rsidRPr="005A3AEC" w:rsidRDefault="007F457F" w:rsidP="007F457F">
      <w:pPr>
        <w:jc w:val="both"/>
        <w:rPr>
          <w:rFonts w:cs="Times New Roman"/>
          <w:szCs w:val="24"/>
        </w:rPr>
      </w:pPr>
    </w:p>
    <w:p w14:paraId="545A1866" w14:textId="27195B96" w:rsidR="00566A6D" w:rsidRPr="005A3AEC" w:rsidRDefault="00566A6D" w:rsidP="007F457F">
      <w:pPr>
        <w:jc w:val="both"/>
        <w:rPr>
          <w:rFonts w:cs="Times New Roman"/>
          <w:szCs w:val="24"/>
        </w:rPr>
      </w:pPr>
      <w:r w:rsidRPr="005A3AEC">
        <w:rPr>
          <w:rFonts w:cs="Times New Roman"/>
          <w:szCs w:val="24"/>
        </w:rPr>
        <w:lastRenderedPageBreak/>
        <w:t>Mootorsõiduki</w:t>
      </w:r>
      <w:r w:rsidR="001B6C5A" w:rsidRPr="005A3AEC">
        <w:rPr>
          <w:rFonts w:cs="Times New Roman"/>
          <w:szCs w:val="24"/>
        </w:rPr>
        <w:t xml:space="preserve"> vastutav kasutaja</w:t>
      </w:r>
      <w:r w:rsidRPr="005A3AEC">
        <w:rPr>
          <w:rFonts w:cs="Times New Roman"/>
          <w:szCs w:val="24"/>
        </w:rPr>
        <w:t xml:space="preserve"> liiklusseaduse § 2 punkti 93 </w:t>
      </w:r>
      <w:r w:rsidR="00FA22FB" w:rsidRPr="005A3AEC">
        <w:rPr>
          <w:rFonts w:cs="Times New Roman"/>
          <w:szCs w:val="24"/>
        </w:rPr>
        <w:t>tähenduses</w:t>
      </w:r>
      <w:r w:rsidRPr="005A3AEC">
        <w:rPr>
          <w:rFonts w:cs="Times New Roman"/>
          <w:szCs w:val="24"/>
        </w:rPr>
        <w:t xml:space="preserve"> </w:t>
      </w:r>
      <w:r w:rsidR="001B6C5A" w:rsidRPr="005A3AEC">
        <w:rPr>
          <w:rFonts w:cs="Times New Roman"/>
          <w:szCs w:val="24"/>
        </w:rPr>
        <w:t>on</w:t>
      </w:r>
      <w:r w:rsidRPr="005A3AEC">
        <w:rPr>
          <w:rFonts w:cs="Times New Roman"/>
          <w:szCs w:val="24"/>
        </w:rPr>
        <w:t xml:space="preserve"> Eesti kodakondsusega või Eestis elamisloa või -õiguse saanud Eestis alalist elukohta omav füüsiline isik või Eestis registreeritud juriidiline isik, kes kasutab sõidukit kasutuslepingu või omandireservatsiooniga müügilepingu alusel ning kes on kantud mootorsõiduki eest vastutava kasutajana liiklusregistrisse. </w:t>
      </w:r>
    </w:p>
    <w:p w14:paraId="4675858C" w14:textId="77777777" w:rsidR="00566A6D" w:rsidRPr="005A3AEC" w:rsidRDefault="00566A6D" w:rsidP="007F457F">
      <w:pPr>
        <w:jc w:val="both"/>
        <w:rPr>
          <w:rFonts w:cs="Times New Roman"/>
          <w:szCs w:val="24"/>
        </w:rPr>
      </w:pPr>
    </w:p>
    <w:p w14:paraId="7A304458" w14:textId="5CF82050" w:rsidR="005A7E5B" w:rsidRPr="005A3AEC" w:rsidRDefault="00566A6D" w:rsidP="007F457F">
      <w:pPr>
        <w:jc w:val="both"/>
        <w:rPr>
          <w:rFonts w:cs="Times New Roman"/>
        </w:rPr>
      </w:pPr>
      <w:r w:rsidRPr="005A3AEC">
        <w:rPr>
          <w:rFonts w:cs="Times New Roman"/>
          <w:szCs w:val="24"/>
        </w:rPr>
        <w:t>T</w:t>
      </w:r>
      <w:r w:rsidR="007F457F" w:rsidRPr="005A3AEC">
        <w:rPr>
          <w:rFonts w:cs="Times New Roman"/>
          <w:szCs w:val="24"/>
        </w:rPr>
        <w:t>eatud juhtudel ei ole mõistlik määrata maksu</w:t>
      </w:r>
      <w:r w:rsidR="007F457F" w:rsidRPr="005A3AEC">
        <w:rPr>
          <w:rFonts w:cs="Times New Roman"/>
        </w:rPr>
        <w:t xml:space="preserve"> maksjaks sõiduki omanikku vaid hoopis </w:t>
      </w:r>
      <w:r w:rsidR="00147858" w:rsidRPr="005A3AEC">
        <w:rPr>
          <w:rFonts w:cs="Times New Roman"/>
        </w:rPr>
        <w:t>liiklusregistrisse kantud</w:t>
      </w:r>
      <w:r w:rsidR="007F457F" w:rsidRPr="005A3AEC">
        <w:rPr>
          <w:rFonts w:cs="Times New Roman"/>
        </w:rPr>
        <w:t xml:space="preserve"> vastutav kasutaja. </w:t>
      </w:r>
      <w:r w:rsidR="00147858" w:rsidRPr="005A3AEC">
        <w:rPr>
          <w:rFonts w:cs="Times New Roman"/>
        </w:rPr>
        <w:t>See erand</w:t>
      </w:r>
      <w:r w:rsidR="007F457F" w:rsidRPr="005A3AEC">
        <w:rPr>
          <w:rFonts w:cs="Times New Roman"/>
        </w:rPr>
        <w:t xml:space="preserve"> </w:t>
      </w:r>
      <w:r w:rsidR="00972E30" w:rsidRPr="005A3AEC">
        <w:rPr>
          <w:rFonts w:cs="Times New Roman"/>
        </w:rPr>
        <w:t xml:space="preserve">on ennekõike </w:t>
      </w:r>
      <w:r w:rsidR="007F457F" w:rsidRPr="005A3AEC">
        <w:rPr>
          <w:rFonts w:cs="Times New Roman"/>
        </w:rPr>
        <w:t>loodud liisingu</w:t>
      </w:r>
      <w:r w:rsidR="00147858" w:rsidRPr="005A3AEC">
        <w:rPr>
          <w:rFonts w:cs="Times New Roman"/>
        </w:rPr>
        <w:t>sõidukite jaoks</w:t>
      </w:r>
      <w:r w:rsidR="007F457F" w:rsidRPr="005A3AEC">
        <w:rPr>
          <w:rFonts w:cs="Times New Roman"/>
        </w:rPr>
        <w:t xml:space="preserve">, kus maksu </w:t>
      </w:r>
      <w:r w:rsidR="00FA22FB" w:rsidRPr="005A3AEC">
        <w:rPr>
          <w:rFonts w:cs="Times New Roman"/>
        </w:rPr>
        <w:t>maksja</w:t>
      </w:r>
      <w:r w:rsidR="007F457F" w:rsidRPr="005A3AEC">
        <w:rPr>
          <w:rFonts w:cs="Times New Roman"/>
        </w:rPr>
        <w:t xml:space="preserve"> on liisingu</w:t>
      </w:r>
      <w:r w:rsidR="00FA22FB" w:rsidRPr="005A3AEC">
        <w:rPr>
          <w:rFonts w:cs="Times New Roman"/>
        </w:rPr>
        <w:t>võtja</w:t>
      </w:r>
      <w:r w:rsidR="007F457F" w:rsidRPr="005A3AEC">
        <w:rPr>
          <w:rFonts w:cs="Times New Roman"/>
        </w:rPr>
        <w:t xml:space="preserve">, mitte liisinguandja. Seega juhul kui isik kasutab mootorsõidukit kasutuslepingu või omandireservatsiooniga müügilepingu alusel ning tema kui mootorsõiduki eest vastutava kasutaja andmed on kantud liiklusregistrisse, on </w:t>
      </w:r>
      <w:r w:rsidR="005A7E5B" w:rsidRPr="005A3AEC">
        <w:rPr>
          <w:rFonts w:cs="Times New Roman"/>
        </w:rPr>
        <w:t xml:space="preserve">eranditult </w:t>
      </w:r>
      <w:r w:rsidR="007F457F" w:rsidRPr="005A3AEC">
        <w:rPr>
          <w:rFonts w:cs="Times New Roman"/>
        </w:rPr>
        <w:t>t</w:t>
      </w:r>
      <w:r w:rsidR="005A7E5B" w:rsidRPr="005A3AEC">
        <w:rPr>
          <w:rFonts w:cs="Times New Roman"/>
        </w:rPr>
        <w:t xml:space="preserve">ema sõiduki omaniku asemel </w:t>
      </w:r>
      <w:r w:rsidR="00090849" w:rsidRPr="005A3AEC">
        <w:rPr>
          <w:rFonts w:cs="Times New Roman"/>
        </w:rPr>
        <w:t>mootorsõiduki</w:t>
      </w:r>
      <w:r w:rsidR="007F457F" w:rsidRPr="005A3AEC">
        <w:rPr>
          <w:rFonts w:cs="Times New Roman"/>
        </w:rPr>
        <w:t>maksu</w:t>
      </w:r>
      <w:r w:rsidR="005A7E5B" w:rsidRPr="005A3AEC">
        <w:rPr>
          <w:rFonts w:cs="Times New Roman"/>
        </w:rPr>
        <w:t>kohustuslane.</w:t>
      </w:r>
      <w:r w:rsidR="00F37D8D">
        <w:rPr>
          <w:rFonts w:cs="Times New Roman"/>
        </w:rPr>
        <w:t xml:space="preserve"> </w:t>
      </w:r>
      <w:r w:rsidR="005A7E5B" w:rsidRPr="005A3AEC">
        <w:rPr>
          <w:rFonts w:cs="Times New Roman"/>
        </w:rPr>
        <w:t xml:space="preserve">Maksumaksja </w:t>
      </w:r>
      <w:r w:rsidR="004F4CBC" w:rsidRPr="005A3AEC">
        <w:rPr>
          <w:rFonts w:cs="Times New Roman"/>
        </w:rPr>
        <w:t xml:space="preserve">liiklusseadusest tulenev </w:t>
      </w:r>
      <w:r w:rsidR="005A7E5B" w:rsidRPr="005A3AEC">
        <w:rPr>
          <w:rFonts w:cs="Times New Roman"/>
        </w:rPr>
        <w:t xml:space="preserve">kohustus on tagada, et liiklusregistrisse esitatud andmed on õiged. </w:t>
      </w:r>
    </w:p>
    <w:p w14:paraId="5EFE1A75" w14:textId="5549E799" w:rsidR="007F457F" w:rsidRPr="005A3AEC" w:rsidRDefault="007F457F" w:rsidP="007F457F">
      <w:pPr>
        <w:jc w:val="both"/>
        <w:rPr>
          <w:rFonts w:cs="Times New Roman"/>
        </w:rPr>
      </w:pPr>
    </w:p>
    <w:p w14:paraId="55C9FCBF" w14:textId="7B015536" w:rsidR="00A50410" w:rsidRPr="005A3AEC" w:rsidRDefault="0082651E" w:rsidP="007F457F">
      <w:pPr>
        <w:jc w:val="both"/>
        <w:rPr>
          <w:rFonts w:cs="Times New Roman"/>
          <w:b/>
          <w:bCs/>
        </w:rPr>
      </w:pPr>
      <w:r w:rsidRPr="005A3AEC">
        <w:rPr>
          <w:rFonts w:cs="Times New Roman"/>
          <w:b/>
          <w:bCs/>
        </w:rPr>
        <w:t>Eelnõu §</w:t>
      </w:r>
      <w:r w:rsidR="00A50410" w:rsidRPr="005A3AEC">
        <w:rPr>
          <w:rFonts w:cs="Times New Roman"/>
          <w:b/>
          <w:bCs/>
        </w:rPr>
        <w:t xml:space="preserve"> </w:t>
      </w:r>
      <w:r w:rsidR="004F4CBC" w:rsidRPr="005A3AEC">
        <w:rPr>
          <w:rFonts w:cs="Times New Roman"/>
          <w:b/>
          <w:bCs/>
        </w:rPr>
        <w:t>6</w:t>
      </w:r>
      <w:r w:rsidR="008712DA" w:rsidRPr="005A3AEC">
        <w:rPr>
          <w:rFonts w:cs="Times New Roman"/>
          <w:b/>
          <w:bCs/>
        </w:rPr>
        <w:t>.</w:t>
      </w:r>
      <w:r w:rsidRPr="005A3AEC">
        <w:rPr>
          <w:rFonts w:cs="Times New Roman"/>
          <w:b/>
          <w:bCs/>
        </w:rPr>
        <w:t xml:space="preserve"> Maksukohustus</w:t>
      </w:r>
    </w:p>
    <w:p w14:paraId="6126D2E3" w14:textId="3386C19E" w:rsidR="00C25B31" w:rsidRPr="005A3AEC" w:rsidRDefault="00A50410" w:rsidP="007F457F">
      <w:pPr>
        <w:jc w:val="both"/>
        <w:rPr>
          <w:rFonts w:cs="Times New Roman"/>
        </w:rPr>
      </w:pPr>
      <w:r w:rsidRPr="005A3AEC">
        <w:rPr>
          <w:rFonts w:cs="Times New Roman"/>
        </w:rPr>
        <w:t>Paragrahvis</w:t>
      </w:r>
      <w:r w:rsidR="0082651E" w:rsidRPr="005A3AEC">
        <w:rPr>
          <w:rFonts w:cs="Times New Roman"/>
        </w:rPr>
        <w:t xml:space="preserve"> sätestatakse </w:t>
      </w:r>
      <w:r w:rsidR="00090849" w:rsidRPr="005A3AEC">
        <w:rPr>
          <w:rFonts w:cs="Times New Roman"/>
        </w:rPr>
        <w:t>mootorsõiduki</w:t>
      </w:r>
      <w:r w:rsidR="0082651E" w:rsidRPr="005A3AEC">
        <w:rPr>
          <w:rFonts w:cs="Times New Roman"/>
        </w:rPr>
        <w:t xml:space="preserve">maksukohustuse tekkimise alused. </w:t>
      </w:r>
      <w:r w:rsidR="008F4864" w:rsidRPr="005A3AEC">
        <w:rPr>
          <w:rFonts w:cs="Times New Roman"/>
        </w:rPr>
        <w:t>Mootorsõiduki</w:t>
      </w:r>
      <w:r w:rsidR="0082651E" w:rsidRPr="005A3AEC">
        <w:rPr>
          <w:rFonts w:cs="Times New Roman"/>
        </w:rPr>
        <w:t xml:space="preserve">maksukohustuse tekkimise aluseks on </w:t>
      </w:r>
      <w:r w:rsidR="005A7E5B" w:rsidRPr="005A3AEC">
        <w:rPr>
          <w:rFonts w:cs="Times New Roman"/>
        </w:rPr>
        <w:t xml:space="preserve">liiklusregistri </w:t>
      </w:r>
      <w:r w:rsidR="0082651E" w:rsidRPr="005A3AEC">
        <w:rPr>
          <w:rFonts w:cs="Times New Roman"/>
        </w:rPr>
        <w:t>seis</w:t>
      </w:r>
      <w:r w:rsidR="005A7E5B" w:rsidRPr="005A3AEC">
        <w:rPr>
          <w:rFonts w:cs="Times New Roman"/>
        </w:rPr>
        <w:t xml:space="preserve"> iga kalendriaasta 1. jaanuaril</w:t>
      </w:r>
      <w:r w:rsidR="0082651E" w:rsidRPr="005A3AEC">
        <w:rPr>
          <w:rFonts w:cs="Times New Roman"/>
        </w:rPr>
        <w:t xml:space="preserve">, </w:t>
      </w:r>
      <w:r w:rsidR="005A7E5B" w:rsidRPr="005A3AEC">
        <w:rPr>
          <w:rFonts w:cs="Times New Roman"/>
        </w:rPr>
        <w:t>mil fikseeritakse liiklusregistris registreeritud (edaspidi ka ajutiselt kustutatud või peatatud kandega) sõidukite omanikud</w:t>
      </w:r>
      <w:r w:rsidR="0082651E" w:rsidRPr="005A3AEC">
        <w:rPr>
          <w:rFonts w:cs="Times New Roman"/>
        </w:rPr>
        <w:t xml:space="preserve">. </w:t>
      </w:r>
      <w:r w:rsidR="008F4864" w:rsidRPr="005A3AEC">
        <w:rPr>
          <w:rFonts w:cs="Times New Roman"/>
        </w:rPr>
        <w:t>Mootorsõiduki</w:t>
      </w:r>
      <w:r w:rsidR="0082651E" w:rsidRPr="005A3AEC">
        <w:rPr>
          <w:rFonts w:cs="Times New Roman"/>
        </w:rPr>
        <w:t>maksu tasutakse</w:t>
      </w:r>
      <w:r w:rsidR="00C25B31" w:rsidRPr="005A3AEC">
        <w:rPr>
          <w:rFonts w:cs="Times New Roman"/>
        </w:rPr>
        <w:t xml:space="preserve"> korraga</w:t>
      </w:r>
      <w:r w:rsidR="00010E3A">
        <w:rPr>
          <w:rFonts w:cs="Times New Roman"/>
        </w:rPr>
        <w:t xml:space="preserve"> või hiljemalt määratud kuupäevadeks kahes osas</w:t>
      </w:r>
      <w:r w:rsidR="0082651E" w:rsidRPr="005A3AEC">
        <w:rPr>
          <w:rFonts w:cs="Times New Roman"/>
        </w:rPr>
        <w:t xml:space="preserve"> maksustamisperioodi e</w:t>
      </w:r>
      <w:r w:rsidR="00147858" w:rsidRPr="005A3AEC">
        <w:rPr>
          <w:rFonts w:cs="Times New Roman"/>
        </w:rPr>
        <w:t>hk</w:t>
      </w:r>
      <w:r w:rsidR="0082651E" w:rsidRPr="005A3AEC">
        <w:rPr>
          <w:rFonts w:cs="Times New Roman"/>
        </w:rPr>
        <w:t xml:space="preserve"> ühe </w:t>
      </w:r>
      <w:r w:rsidR="00C25B31" w:rsidRPr="005A3AEC">
        <w:rPr>
          <w:rFonts w:cs="Times New Roman"/>
        </w:rPr>
        <w:t>kalendriaasta eest</w:t>
      </w:r>
      <w:r w:rsidR="00972E30" w:rsidRPr="005A3AEC">
        <w:rPr>
          <w:rFonts w:cs="Times New Roman"/>
        </w:rPr>
        <w:t xml:space="preserve"> ette</w:t>
      </w:r>
      <w:r w:rsidR="00C25B31" w:rsidRPr="005A3AEC">
        <w:rPr>
          <w:rFonts w:cs="Times New Roman"/>
        </w:rPr>
        <w:t xml:space="preserve">. </w:t>
      </w:r>
    </w:p>
    <w:p w14:paraId="664C1759" w14:textId="10289BF5" w:rsidR="00276FFE" w:rsidRPr="005A3AEC" w:rsidRDefault="00276FFE" w:rsidP="007F457F">
      <w:pPr>
        <w:jc w:val="both"/>
        <w:rPr>
          <w:rFonts w:cs="Times New Roman"/>
        </w:rPr>
      </w:pPr>
    </w:p>
    <w:p w14:paraId="00F3CBB1" w14:textId="00C72C01" w:rsidR="00276FFE" w:rsidRPr="005A3AEC" w:rsidRDefault="00276FFE" w:rsidP="007F457F">
      <w:pPr>
        <w:jc w:val="both"/>
        <w:rPr>
          <w:rFonts w:cs="Times New Roman"/>
        </w:rPr>
      </w:pPr>
      <w:r w:rsidRPr="005A3AEC">
        <w:rPr>
          <w:rFonts w:cs="Times New Roman"/>
        </w:rPr>
        <w:t xml:space="preserve">Kui isik saab </w:t>
      </w:r>
      <w:r w:rsidR="008712DA" w:rsidRPr="005A3AEC">
        <w:rPr>
          <w:rFonts w:cs="Times New Roman"/>
        </w:rPr>
        <w:t xml:space="preserve">esmakordselt registrisse kantava </w:t>
      </w:r>
      <w:r w:rsidRPr="005A3AEC">
        <w:rPr>
          <w:rFonts w:cs="Times New Roman"/>
        </w:rPr>
        <w:t xml:space="preserve">mootorsõiduki omanikuks aasta keskel, tekib tal samuti </w:t>
      </w:r>
      <w:r w:rsidR="00090849" w:rsidRPr="005A3AEC">
        <w:rPr>
          <w:rFonts w:cs="Times New Roman"/>
        </w:rPr>
        <w:t>mootorsõiduki</w:t>
      </w:r>
      <w:r w:rsidRPr="005A3AEC">
        <w:rPr>
          <w:rFonts w:cs="Times New Roman"/>
        </w:rPr>
        <w:t xml:space="preserve">maksu tasumise kohustus, küll vähemas määras (vt § </w:t>
      </w:r>
      <w:r w:rsidR="00972E30" w:rsidRPr="005A3AEC">
        <w:rPr>
          <w:rFonts w:cs="Times New Roman"/>
        </w:rPr>
        <w:t>9</w:t>
      </w:r>
      <w:r w:rsidRPr="005A3AEC">
        <w:rPr>
          <w:rFonts w:cs="Times New Roman"/>
        </w:rPr>
        <w:t>).</w:t>
      </w:r>
    </w:p>
    <w:p w14:paraId="63424560" w14:textId="77777777" w:rsidR="00972E30" w:rsidRPr="005A3AEC" w:rsidRDefault="00972E30" w:rsidP="007F457F">
      <w:pPr>
        <w:jc w:val="both"/>
        <w:rPr>
          <w:rFonts w:cs="Times New Roman"/>
        </w:rPr>
      </w:pPr>
    </w:p>
    <w:p w14:paraId="2C1BF437" w14:textId="376445EE" w:rsidR="00972E30" w:rsidRPr="005A3AEC" w:rsidRDefault="00972E30" w:rsidP="00972E30">
      <w:pPr>
        <w:jc w:val="both"/>
        <w:rPr>
          <w:rFonts w:cs="Times New Roman"/>
        </w:rPr>
      </w:pPr>
      <w:r w:rsidRPr="005A3AEC">
        <w:rPr>
          <w:rFonts w:cs="Times New Roman"/>
        </w:rPr>
        <w:t xml:space="preserve">Riigikohus on mitmes kohtulahendis analüüsinud liiklusregistri omanikukande õiguslikku tähendust. Riigikohus (lahendis 3-1-1-103-16) on tõdenud, et registrisse kantavate andmete õiguslik tähendus tuleneb üheselt „Liiklusregistri pidamise põhimäärusest", et registrisse kantud andmetel on informatiivne tähendus, kui seaduses ei ole sätestatud teisiti. Riigikohus on viidatud konfiskeerimise kaebuse lahendamisel leidnud, et nii tsiviil- kui ka kriminaalkohtu praktikas on valitsemas arusaam, et kuigi riik on kehtestanud kohustuse registreerida sõidukid liiklusregistris, ei ole selle registri kannete põhjal võimalik teha eraõiguslikult lõplikku järeldust sõiduki omandiõiguse kohta. Riigikohus on viidanud asjaõigusseaduse (AÕS) § 92 lõikele 1, mille järgi tekib </w:t>
      </w:r>
      <w:proofErr w:type="spellStart"/>
      <w:r w:rsidRPr="005A3AEC">
        <w:rPr>
          <w:rFonts w:cs="Times New Roman"/>
        </w:rPr>
        <w:t>vallasomand</w:t>
      </w:r>
      <w:proofErr w:type="spellEnd"/>
      <w:r w:rsidRPr="005A3AEC">
        <w:rPr>
          <w:rFonts w:cs="Times New Roman"/>
        </w:rPr>
        <w:t xml:space="preserve"> üleandmisega, kui võõrandaja annab asja valduse üle omandajale. AÕS § 90 lõikes 1 loetakse vallasasja valdaja, samuti iga varasem valdaja oma valduse ajal asja omanikuks, kuni ei ole tõendatud vastupidist.</w:t>
      </w:r>
    </w:p>
    <w:p w14:paraId="1CDB9634" w14:textId="77777777" w:rsidR="00972E30" w:rsidRPr="005A3AEC" w:rsidRDefault="00972E30" w:rsidP="00972E30">
      <w:pPr>
        <w:jc w:val="both"/>
        <w:rPr>
          <w:rFonts w:cs="Times New Roman"/>
        </w:rPr>
      </w:pPr>
    </w:p>
    <w:p w14:paraId="06C0A4F6" w14:textId="2F1DFB18" w:rsidR="00A93995" w:rsidRPr="005A3AEC" w:rsidRDefault="00972E30" w:rsidP="00A93995">
      <w:pPr>
        <w:jc w:val="both"/>
        <w:rPr>
          <w:rFonts w:cs="Times New Roman"/>
        </w:rPr>
      </w:pPr>
      <w:r w:rsidRPr="005A3AEC">
        <w:rPr>
          <w:rFonts w:cs="Times New Roman"/>
        </w:rPr>
        <w:t>Kuid raskeveokimaksu käsitlevas lahendis (3-17-1059 p 12) on Riigikohtu halduskolleegium leidnud, et autorongi eest raskeveokimaksu määramise eelduseks on autorongi veoauto registreerimine liiklusregistris ning et maksuhalduril tuleb lähtuda autorongi koosseisus kasutatava veoauto ja haagise registrijärgsetest andmetest (RVMS § 1 p 1 ja § 2 lg 1 p 2).  Raskeveokiseaduses on sätestatud kohustus, et raskeveoki omanik või valdaja vastutab liiklusregistrile esitatud andmete õigsuse eest (RVMS § 3 lg 3 teine lause). Riigikohus on eelnimetatud lahendis järeldanud, et liiklusregistri kannetele saab seadusega anda õigusliku tähenduse.</w:t>
      </w:r>
    </w:p>
    <w:p w14:paraId="2B8A3544" w14:textId="429F57B0" w:rsidR="007F457F" w:rsidRPr="005A3AEC" w:rsidRDefault="007F457F" w:rsidP="007F457F">
      <w:pPr>
        <w:jc w:val="both"/>
        <w:rPr>
          <w:rFonts w:cs="Times New Roman"/>
        </w:rPr>
      </w:pPr>
    </w:p>
    <w:p w14:paraId="56E6C969" w14:textId="0F14D624" w:rsidR="00AE291C" w:rsidRPr="005A3AEC" w:rsidRDefault="005D082C" w:rsidP="007F457F">
      <w:pPr>
        <w:jc w:val="both"/>
        <w:rPr>
          <w:rFonts w:cs="Times New Roman"/>
          <w:b/>
          <w:bCs/>
        </w:rPr>
      </w:pPr>
      <w:r w:rsidRPr="005A3AEC">
        <w:rPr>
          <w:rFonts w:cs="Times New Roman"/>
          <w:b/>
          <w:bCs/>
        </w:rPr>
        <w:t xml:space="preserve">Eelnõu </w:t>
      </w:r>
      <w:r w:rsidR="00AE291C" w:rsidRPr="005A3AEC">
        <w:rPr>
          <w:rFonts w:cs="Times New Roman"/>
          <w:b/>
          <w:bCs/>
        </w:rPr>
        <w:t xml:space="preserve">§ </w:t>
      </w:r>
      <w:r w:rsidR="004F4CBC" w:rsidRPr="005A3AEC">
        <w:rPr>
          <w:rFonts w:cs="Times New Roman"/>
          <w:b/>
          <w:bCs/>
        </w:rPr>
        <w:t>7</w:t>
      </w:r>
      <w:r w:rsidR="008712DA" w:rsidRPr="005A3AEC">
        <w:rPr>
          <w:rFonts w:cs="Times New Roman"/>
          <w:b/>
          <w:bCs/>
        </w:rPr>
        <w:t>.</w:t>
      </w:r>
      <w:r w:rsidRPr="005A3AEC">
        <w:rPr>
          <w:rFonts w:cs="Times New Roman"/>
          <w:b/>
          <w:bCs/>
        </w:rPr>
        <w:t xml:space="preserve"> Maksustamisperiood ja </w:t>
      </w:r>
      <w:r w:rsidR="00972E30" w:rsidRPr="005A3AEC">
        <w:rPr>
          <w:rFonts w:cs="Times New Roman"/>
          <w:b/>
          <w:bCs/>
        </w:rPr>
        <w:t>maksmine</w:t>
      </w:r>
    </w:p>
    <w:p w14:paraId="14259CC2" w14:textId="656263AB" w:rsidR="00276FFE" w:rsidRPr="005A3AEC" w:rsidRDefault="00276FFE" w:rsidP="007F457F">
      <w:pPr>
        <w:jc w:val="both"/>
        <w:rPr>
          <w:rFonts w:cs="Times New Roman"/>
        </w:rPr>
      </w:pPr>
      <w:r w:rsidRPr="005A3AEC">
        <w:rPr>
          <w:rFonts w:cs="Times New Roman"/>
          <w:b/>
          <w:bCs/>
        </w:rPr>
        <w:t>Lõikes 1</w:t>
      </w:r>
      <w:r w:rsidRPr="005A3AEC">
        <w:rPr>
          <w:rFonts w:cs="Times New Roman"/>
        </w:rPr>
        <w:t xml:space="preserve"> sätestatakse </w:t>
      </w:r>
      <w:r w:rsidR="00090849" w:rsidRPr="005A3AEC">
        <w:rPr>
          <w:rFonts w:cs="Times New Roman"/>
        </w:rPr>
        <w:t>mootorsõiduki</w:t>
      </w:r>
      <w:r w:rsidR="005D082C" w:rsidRPr="005A3AEC">
        <w:rPr>
          <w:rFonts w:cs="Times New Roman"/>
        </w:rPr>
        <w:t>maksu</w:t>
      </w:r>
      <w:r w:rsidR="001713BB">
        <w:rPr>
          <w:rFonts w:cs="Times New Roman"/>
        </w:rPr>
        <w:t>ga</w:t>
      </w:r>
      <w:r w:rsidR="005D082C" w:rsidRPr="005A3AEC">
        <w:rPr>
          <w:rFonts w:cs="Times New Roman"/>
        </w:rPr>
        <w:t xml:space="preserve"> maksustamise perioodiks üks kalendriaasta</w:t>
      </w:r>
      <w:r w:rsidR="00912D22" w:rsidRPr="005A3AEC">
        <w:rPr>
          <w:rFonts w:cs="Times New Roman"/>
        </w:rPr>
        <w:t>.</w:t>
      </w:r>
      <w:r w:rsidR="005D082C" w:rsidRPr="005A3AEC">
        <w:rPr>
          <w:rFonts w:cs="Times New Roman"/>
        </w:rPr>
        <w:t xml:space="preserve"> </w:t>
      </w:r>
    </w:p>
    <w:p w14:paraId="2A3AA22E" w14:textId="6519B02F" w:rsidR="00276FFE" w:rsidRDefault="00276FFE" w:rsidP="007F457F">
      <w:pPr>
        <w:jc w:val="both"/>
        <w:rPr>
          <w:rFonts w:cs="Times New Roman"/>
        </w:rPr>
      </w:pPr>
    </w:p>
    <w:p w14:paraId="2588F92E" w14:textId="0FE3C6C0" w:rsidR="00010E3A" w:rsidRDefault="00010E3A" w:rsidP="007F457F">
      <w:pPr>
        <w:jc w:val="both"/>
        <w:rPr>
          <w:rFonts w:cs="Times New Roman"/>
        </w:rPr>
      </w:pPr>
      <w:r w:rsidRPr="00010E3A">
        <w:rPr>
          <w:rFonts w:cs="Times New Roman"/>
          <w:b/>
          <w:bCs/>
        </w:rPr>
        <w:lastRenderedPageBreak/>
        <w:t>Lõikes 2</w:t>
      </w:r>
      <w:r>
        <w:rPr>
          <w:rFonts w:cs="Times New Roman"/>
        </w:rPr>
        <w:t xml:space="preserve"> sätestatakse maksu tasumine juhul, kui mootorsõiduk registreeritakse kalendriaasta jooksul, st seda ei olnud maksustamisperioodi alguse seisuga Eesti liiklusregistris. Sellisel juhul maksu arvutamise ja tasumise sättes on seaduse §-s 8. </w:t>
      </w:r>
    </w:p>
    <w:p w14:paraId="3D2AADAF" w14:textId="77777777" w:rsidR="00010E3A" w:rsidRPr="005A3AEC" w:rsidRDefault="00010E3A" w:rsidP="007F457F">
      <w:pPr>
        <w:jc w:val="both"/>
        <w:rPr>
          <w:rFonts w:cs="Times New Roman"/>
        </w:rPr>
      </w:pPr>
    </w:p>
    <w:p w14:paraId="75F3D5D3" w14:textId="52D233CA" w:rsidR="00EA62C6" w:rsidRPr="005A3AEC" w:rsidRDefault="00276FFE" w:rsidP="007F457F">
      <w:pPr>
        <w:jc w:val="both"/>
        <w:rPr>
          <w:rFonts w:cs="Times New Roman"/>
        </w:rPr>
      </w:pPr>
      <w:r w:rsidRPr="005A3AEC">
        <w:rPr>
          <w:rFonts w:cs="Times New Roman"/>
          <w:b/>
          <w:bCs/>
        </w:rPr>
        <w:t xml:space="preserve">Lõikes </w:t>
      </w:r>
      <w:r w:rsidR="00010E3A">
        <w:rPr>
          <w:rFonts w:cs="Times New Roman"/>
          <w:b/>
          <w:bCs/>
        </w:rPr>
        <w:t>3</w:t>
      </w:r>
      <w:r w:rsidRPr="005A3AEC">
        <w:rPr>
          <w:rFonts w:cs="Times New Roman"/>
        </w:rPr>
        <w:t xml:space="preserve"> sätestatakse</w:t>
      </w:r>
      <w:r w:rsidR="005D082C" w:rsidRPr="005A3AEC">
        <w:rPr>
          <w:rFonts w:cs="Times New Roman"/>
        </w:rPr>
        <w:t xml:space="preserve"> maksu tasumise tähtpäeva</w:t>
      </w:r>
      <w:r w:rsidR="008E03DA">
        <w:rPr>
          <w:rFonts w:cs="Times New Roman"/>
        </w:rPr>
        <w:t>d 1. aprill ja</w:t>
      </w:r>
      <w:r w:rsidR="005D082C" w:rsidRPr="005A3AEC">
        <w:rPr>
          <w:rFonts w:cs="Times New Roman"/>
        </w:rPr>
        <w:t xml:space="preserve"> 1. oktoober. </w:t>
      </w:r>
      <w:r w:rsidR="008E03DA">
        <w:rPr>
          <w:rFonts w:cs="Times New Roman"/>
        </w:rPr>
        <w:t xml:space="preserve">Mootorsõidukimaksu tasutakse kahes osas analoogselt maamaksuga. Esimene osa (pool määratud maksusummast) tuleb tasuda hiljemalt jooksva aasta 1. aprilliks ja teine osa 1. oktoobriks. Need sätted ei takista kogu mootorsõidukimaksu tasumist juba enne 1. aprilli. </w:t>
      </w:r>
      <w:r w:rsidR="008F4864" w:rsidRPr="005A3AEC">
        <w:rPr>
          <w:rFonts w:cs="Times New Roman"/>
        </w:rPr>
        <w:t>Mootorsõiduki</w:t>
      </w:r>
      <w:r w:rsidR="005D082C" w:rsidRPr="005A3AEC">
        <w:rPr>
          <w:rFonts w:cs="Times New Roman"/>
        </w:rPr>
        <w:t xml:space="preserve">maksuvõla tasumist on võimalik ajatada vastavalt maksukorralduse seadusele. </w:t>
      </w:r>
    </w:p>
    <w:p w14:paraId="5AA4DE19" w14:textId="01E939E8" w:rsidR="00276FFE" w:rsidRPr="005A3AEC" w:rsidRDefault="00276FFE" w:rsidP="007F457F">
      <w:pPr>
        <w:jc w:val="both"/>
        <w:rPr>
          <w:rFonts w:cs="Times New Roman"/>
        </w:rPr>
      </w:pPr>
    </w:p>
    <w:p w14:paraId="36C30C0B" w14:textId="0F701FA6" w:rsidR="00010E3A" w:rsidRDefault="00D01295" w:rsidP="007F457F">
      <w:pPr>
        <w:jc w:val="both"/>
        <w:rPr>
          <w:rFonts w:cs="Times New Roman"/>
        </w:rPr>
      </w:pPr>
      <w:r w:rsidRPr="005A3AEC">
        <w:rPr>
          <w:rFonts w:cs="Times New Roman"/>
          <w:b/>
          <w:bCs/>
        </w:rPr>
        <w:t xml:space="preserve">Eelnõu § </w:t>
      </w:r>
      <w:r w:rsidR="004F4CBC" w:rsidRPr="005A3AEC">
        <w:rPr>
          <w:rFonts w:cs="Times New Roman"/>
          <w:b/>
          <w:bCs/>
        </w:rPr>
        <w:t>8</w:t>
      </w:r>
      <w:r w:rsidRPr="005A3AEC">
        <w:rPr>
          <w:rFonts w:cs="Times New Roman"/>
          <w:b/>
          <w:bCs/>
        </w:rPr>
        <w:t xml:space="preserve">. </w:t>
      </w:r>
      <w:r w:rsidRPr="005A3AEC">
        <w:rPr>
          <w:rFonts w:cs="Times New Roman"/>
          <w:b/>
          <w:bCs/>
          <w:szCs w:val="24"/>
        </w:rPr>
        <w:t xml:space="preserve">Maksustamisperioodi kestel registreeritud mootorsõiduki </w:t>
      </w:r>
      <w:r w:rsidR="00090849" w:rsidRPr="005A3AEC">
        <w:rPr>
          <w:rFonts w:cs="Times New Roman"/>
          <w:b/>
          <w:bCs/>
          <w:szCs w:val="24"/>
        </w:rPr>
        <w:t>mootorsõiduki</w:t>
      </w:r>
      <w:r w:rsidRPr="005A3AEC">
        <w:rPr>
          <w:rFonts w:cs="Times New Roman"/>
          <w:b/>
          <w:bCs/>
          <w:szCs w:val="24"/>
        </w:rPr>
        <w:t>maksu arvestamine</w:t>
      </w:r>
    </w:p>
    <w:p w14:paraId="1343A02F" w14:textId="77777777" w:rsidR="00010E3A" w:rsidRDefault="00010E3A" w:rsidP="007F457F">
      <w:pPr>
        <w:jc w:val="both"/>
        <w:rPr>
          <w:rFonts w:cs="Times New Roman"/>
        </w:rPr>
      </w:pPr>
      <w:r w:rsidRPr="00010E3A">
        <w:rPr>
          <w:rFonts w:cs="Times New Roman"/>
          <w:b/>
          <w:bCs/>
        </w:rPr>
        <w:t>Lõikes 1</w:t>
      </w:r>
      <w:r w:rsidR="00D01295" w:rsidRPr="005A3AEC">
        <w:rPr>
          <w:rFonts w:cs="Times New Roman"/>
        </w:rPr>
        <w:t xml:space="preserve"> s</w:t>
      </w:r>
      <w:r w:rsidR="00276FFE" w:rsidRPr="005A3AEC">
        <w:rPr>
          <w:rFonts w:cs="Times New Roman"/>
        </w:rPr>
        <w:t xml:space="preserve">ätestatakse </w:t>
      </w:r>
      <w:r w:rsidR="00090849" w:rsidRPr="005A3AEC">
        <w:rPr>
          <w:rFonts w:cs="Times New Roman"/>
        </w:rPr>
        <w:t>mootorsõiduki</w:t>
      </w:r>
      <w:r w:rsidR="00276FFE" w:rsidRPr="005A3AEC">
        <w:rPr>
          <w:rFonts w:cs="Times New Roman"/>
        </w:rPr>
        <w:t xml:space="preserve">maksu tasumine juhul, kui isik saab sõiduki omanikuks maksustamisperioodi </w:t>
      </w:r>
      <w:r w:rsidR="00494B62" w:rsidRPr="005A3AEC">
        <w:rPr>
          <w:rFonts w:cs="Times New Roman"/>
        </w:rPr>
        <w:t>kestel</w:t>
      </w:r>
      <w:r w:rsidR="00276FFE" w:rsidRPr="005A3AEC">
        <w:rPr>
          <w:rFonts w:cs="Times New Roman"/>
        </w:rPr>
        <w:t xml:space="preserve">. Kui sõiduki omanikuks saadakse vahemikus 1. jaanuar – 31. </w:t>
      </w:r>
      <w:r w:rsidR="00D01295" w:rsidRPr="005A3AEC">
        <w:rPr>
          <w:rFonts w:cs="Times New Roman"/>
        </w:rPr>
        <w:t>juuli (k.a)</w:t>
      </w:r>
      <w:r w:rsidR="00276FFE" w:rsidRPr="005A3AEC">
        <w:rPr>
          <w:rFonts w:cs="Times New Roman"/>
        </w:rPr>
        <w:t xml:space="preserve">, tasutakse </w:t>
      </w:r>
      <w:r w:rsidR="00090849" w:rsidRPr="005A3AEC">
        <w:rPr>
          <w:rFonts w:cs="Times New Roman"/>
        </w:rPr>
        <w:t>mootorsõiduki</w:t>
      </w:r>
      <w:r w:rsidR="00276FFE" w:rsidRPr="005A3AEC">
        <w:rPr>
          <w:rFonts w:cs="Times New Roman"/>
        </w:rPr>
        <w:t xml:space="preserve">maks vastavalt </w:t>
      </w:r>
      <w:r w:rsidR="00D01295" w:rsidRPr="005A3AEC">
        <w:rPr>
          <w:rFonts w:cs="Times New Roman"/>
        </w:rPr>
        <w:t>§ 8 lõikele</w:t>
      </w:r>
      <w:r w:rsidR="00276FFE" w:rsidRPr="005A3AEC">
        <w:rPr>
          <w:rFonts w:cs="Times New Roman"/>
        </w:rPr>
        <w:t xml:space="preserve"> 2 1. oktoobriks. </w:t>
      </w:r>
    </w:p>
    <w:p w14:paraId="4DFF6A48" w14:textId="77777777" w:rsidR="00010E3A" w:rsidRDefault="00010E3A" w:rsidP="007F457F">
      <w:pPr>
        <w:jc w:val="both"/>
        <w:rPr>
          <w:rFonts w:cs="Times New Roman"/>
        </w:rPr>
      </w:pPr>
    </w:p>
    <w:p w14:paraId="014B10FC" w14:textId="77777777" w:rsidR="00010E3A" w:rsidRDefault="00276FFE" w:rsidP="007F457F">
      <w:pPr>
        <w:jc w:val="both"/>
        <w:rPr>
          <w:rFonts w:cs="Times New Roman"/>
        </w:rPr>
      </w:pPr>
      <w:r w:rsidRPr="005A3AEC">
        <w:rPr>
          <w:rFonts w:cs="Times New Roman"/>
        </w:rPr>
        <w:t xml:space="preserve">Kui sõiduki omanikuks saadakse vahemikus 1. </w:t>
      </w:r>
      <w:r w:rsidR="00010E3A">
        <w:rPr>
          <w:rFonts w:cs="Times New Roman"/>
        </w:rPr>
        <w:t>august</w:t>
      </w:r>
      <w:r w:rsidRPr="005A3AEC">
        <w:rPr>
          <w:rFonts w:cs="Times New Roman"/>
        </w:rPr>
        <w:t xml:space="preserve"> – 31. detsem</w:t>
      </w:r>
      <w:r w:rsidR="00494B62" w:rsidRPr="005A3AEC">
        <w:rPr>
          <w:rFonts w:cs="Times New Roman"/>
        </w:rPr>
        <w:t xml:space="preserve">ber, </w:t>
      </w:r>
      <w:r w:rsidR="00FA22FB" w:rsidRPr="005A3AEC">
        <w:rPr>
          <w:rFonts w:cs="Times New Roman"/>
        </w:rPr>
        <w:t xml:space="preserve">on </w:t>
      </w:r>
      <w:r w:rsidR="00090849" w:rsidRPr="005A3AEC">
        <w:rPr>
          <w:rFonts w:cs="Times New Roman"/>
        </w:rPr>
        <w:t>mootorsõiduki</w:t>
      </w:r>
      <w:r w:rsidR="00494B62" w:rsidRPr="005A3AEC">
        <w:rPr>
          <w:rFonts w:cs="Times New Roman"/>
        </w:rPr>
        <w:t>maks</w:t>
      </w:r>
      <w:r w:rsidR="00D01295" w:rsidRPr="005A3AEC">
        <w:rPr>
          <w:rFonts w:cs="Times New Roman"/>
        </w:rPr>
        <w:t xml:space="preserve">u maksmise tähtpäev järgneva aasta 1. </w:t>
      </w:r>
      <w:r w:rsidR="008E03DA">
        <w:rPr>
          <w:rFonts w:cs="Times New Roman"/>
        </w:rPr>
        <w:t>aprill</w:t>
      </w:r>
      <w:r w:rsidR="00D01295" w:rsidRPr="005A3AEC">
        <w:rPr>
          <w:rFonts w:cs="Times New Roman"/>
        </w:rPr>
        <w:t xml:space="preserve">. </w:t>
      </w:r>
    </w:p>
    <w:p w14:paraId="5B1128BA" w14:textId="77777777" w:rsidR="00010E3A" w:rsidRDefault="00010E3A" w:rsidP="007F457F">
      <w:pPr>
        <w:jc w:val="both"/>
        <w:rPr>
          <w:rFonts w:cs="Times New Roman"/>
        </w:rPr>
      </w:pPr>
    </w:p>
    <w:p w14:paraId="6B5F2988" w14:textId="22BFA8EF" w:rsidR="00276FFE" w:rsidRPr="005A3AEC" w:rsidRDefault="00010E3A" w:rsidP="007F457F">
      <w:pPr>
        <w:jc w:val="both"/>
        <w:rPr>
          <w:rFonts w:cs="Times New Roman"/>
        </w:rPr>
      </w:pPr>
      <w:r w:rsidRPr="00010E3A">
        <w:rPr>
          <w:rFonts w:cs="Times New Roman"/>
          <w:b/>
          <w:bCs/>
        </w:rPr>
        <w:t>Lõike 3</w:t>
      </w:r>
      <w:r>
        <w:rPr>
          <w:rFonts w:cs="Times New Roman"/>
        </w:rPr>
        <w:t xml:space="preserve"> kohaselt arvutatakse m</w:t>
      </w:r>
      <w:r w:rsidR="008F4864" w:rsidRPr="005A3AEC">
        <w:rPr>
          <w:rFonts w:cs="Times New Roman"/>
        </w:rPr>
        <w:t>ootorsõiduki</w:t>
      </w:r>
      <w:r w:rsidR="00D01295" w:rsidRPr="005A3AEC">
        <w:rPr>
          <w:rFonts w:cs="Times New Roman"/>
        </w:rPr>
        <w:t>maks aasta</w:t>
      </w:r>
      <w:r w:rsidR="00147858" w:rsidRPr="005A3AEC">
        <w:rPr>
          <w:rFonts w:cs="Times New Roman"/>
        </w:rPr>
        <w:t xml:space="preserve"> jooksul</w:t>
      </w:r>
      <w:r w:rsidR="00D01295" w:rsidRPr="005A3AEC">
        <w:rPr>
          <w:rFonts w:cs="Times New Roman"/>
        </w:rPr>
        <w:t xml:space="preserve"> registrisse kantud sõidukilt </w:t>
      </w:r>
      <w:r w:rsidR="00494B62" w:rsidRPr="005A3AEC">
        <w:rPr>
          <w:rFonts w:cs="Times New Roman"/>
        </w:rPr>
        <w:t xml:space="preserve">proportsionaalselt </w:t>
      </w:r>
      <w:r w:rsidR="00A2105D" w:rsidRPr="005A3AEC">
        <w:rPr>
          <w:rFonts w:cs="Times New Roman"/>
        </w:rPr>
        <w:t>päevade</w:t>
      </w:r>
      <w:r w:rsidR="00494B62" w:rsidRPr="005A3AEC">
        <w:rPr>
          <w:rFonts w:cs="Times New Roman"/>
        </w:rPr>
        <w:t xml:space="preserve"> arvuga, mis on jäänud maksustamisperioodi lõpuni.</w:t>
      </w:r>
    </w:p>
    <w:p w14:paraId="7E159606" w14:textId="1D29533A" w:rsidR="00AE291C" w:rsidRPr="005A3AEC" w:rsidRDefault="00AE291C" w:rsidP="007F457F">
      <w:pPr>
        <w:jc w:val="both"/>
        <w:rPr>
          <w:rFonts w:cs="Times New Roman"/>
        </w:rPr>
      </w:pPr>
    </w:p>
    <w:p w14:paraId="556A930A" w14:textId="372A1D3D" w:rsidR="00AE291C" w:rsidRPr="005A3AEC" w:rsidRDefault="00AE291C" w:rsidP="007F457F">
      <w:pPr>
        <w:jc w:val="both"/>
        <w:rPr>
          <w:rFonts w:cs="Times New Roman"/>
          <w:b/>
          <w:bCs/>
        </w:rPr>
      </w:pPr>
      <w:r w:rsidRPr="005A3AEC">
        <w:rPr>
          <w:rFonts w:cs="Times New Roman"/>
          <w:b/>
          <w:bCs/>
        </w:rPr>
        <w:t xml:space="preserve">Eelnõu § </w:t>
      </w:r>
      <w:r w:rsidR="004F4CBC" w:rsidRPr="005A3AEC">
        <w:rPr>
          <w:rFonts w:cs="Times New Roman"/>
          <w:b/>
          <w:bCs/>
        </w:rPr>
        <w:t>9</w:t>
      </w:r>
      <w:r w:rsidR="008712DA" w:rsidRPr="005A3AEC">
        <w:rPr>
          <w:rFonts w:cs="Times New Roman"/>
          <w:b/>
          <w:bCs/>
        </w:rPr>
        <w:t>.</w:t>
      </w:r>
      <w:r w:rsidRPr="005A3AEC">
        <w:rPr>
          <w:rFonts w:cs="Times New Roman"/>
          <w:b/>
          <w:bCs/>
        </w:rPr>
        <w:t xml:space="preserve"> </w:t>
      </w:r>
      <w:r w:rsidR="008F4864" w:rsidRPr="005A3AEC">
        <w:rPr>
          <w:rFonts w:cs="Times New Roman"/>
          <w:b/>
          <w:bCs/>
        </w:rPr>
        <w:t>Mootorsõiduki</w:t>
      </w:r>
      <w:r w:rsidRPr="005A3AEC">
        <w:rPr>
          <w:rFonts w:cs="Times New Roman"/>
          <w:b/>
          <w:bCs/>
        </w:rPr>
        <w:t xml:space="preserve">maksu </w:t>
      </w:r>
      <w:r w:rsidR="00D01295" w:rsidRPr="005A3AEC">
        <w:rPr>
          <w:rFonts w:cs="Times New Roman"/>
          <w:b/>
          <w:bCs/>
        </w:rPr>
        <w:t>maksmise</w:t>
      </w:r>
      <w:r w:rsidRPr="005A3AEC">
        <w:rPr>
          <w:rFonts w:cs="Times New Roman"/>
          <w:b/>
          <w:bCs/>
        </w:rPr>
        <w:t xml:space="preserve"> kord</w:t>
      </w:r>
    </w:p>
    <w:p w14:paraId="3DD4EDA4" w14:textId="2F78F421" w:rsidR="009F101F" w:rsidRPr="005A3AEC" w:rsidRDefault="00A2105D" w:rsidP="007F457F">
      <w:pPr>
        <w:jc w:val="both"/>
        <w:rPr>
          <w:rFonts w:cs="Times New Roman"/>
          <w:szCs w:val="24"/>
        </w:rPr>
      </w:pPr>
      <w:r w:rsidRPr="005A3AEC">
        <w:rPr>
          <w:rFonts w:cs="Times New Roman"/>
          <w:b/>
          <w:bCs/>
        </w:rPr>
        <w:t>Lõikes 1</w:t>
      </w:r>
      <w:r w:rsidRPr="005A3AEC">
        <w:rPr>
          <w:rFonts w:cs="Times New Roman"/>
        </w:rPr>
        <w:t xml:space="preserve"> sätestatakse, et </w:t>
      </w:r>
      <w:r w:rsidR="009F101F" w:rsidRPr="005A3AEC">
        <w:rPr>
          <w:rFonts w:cs="Times New Roman"/>
        </w:rPr>
        <w:t>l</w:t>
      </w:r>
      <w:r w:rsidR="009F101F" w:rsidRPr="005A3AEC">
        <w:rPr>
          <w:rFonts w:cs="Times New Roman"/>
          <w:szCs w:val="24"/>
        </w:rPr>
        <w:t xml:space="preserve">iiklusregistris 1. jaanuari seisuga registreeritud sõidukite kohta väljastab Maksu- ja Tolliamet maksumaksjale tasumisele kuuluva </w:t>
      </w:r>
      <w:r w:rsidR="00090849" w:rsidRPr="005A3AEC">
        <w:rPr>
          <w:rFonts w:cs="Times New Roman"/>
        </w:rPr>
        <w:t>mootorsõiduki</w:t>
      </w:r>
      <w:r w:rsidR="009F101F" w:rsidRPr="005A3AEC">
        <w:rPr>
          <w:rFonts w:cs="Times New Roman"/>
          <w:szCs w:val="24"/>
        </w:rPr>
        <w:t>maksu summa kohta maksuteate hiljemalt 15. veebruariks. 45 päeva maksuteate väljastamiseks on seetõttu, kuna 1. jaanuari seisuga liiklusregistris olevate sõidukite mahtu arvestades tuleb töödelda suur hulk andmeid.</w:t>
      </w:r>
    </w:p>
    <w:p w14:paraId="14F12C3D" w14:textId="77777777" w:rsidR="009F101F" w:rsidRPr="005A3AEC" w:rsidRDefault="009F101F" w:rsidP="007F457F">
      <w:pPr>
        <w:jc w:val="both"/>
        <w:rPr>
          <w:rFonts w:cs="Times New Roman"/>
          <w:szCs w:val="24"/>
        </w:rPr>
      </w:pPr>
    </w:p>
    <w:p w14:paraId="626EB78E" w14:textId="182819EC" w:rsidR="009F101F" w:rsidRPr="005A3AEC" w:rsidRDefault="009F101F" w:rsidP="007F457F">
      <w:pPr>
        <w:jc w:val="both"/>
        <w:rPr>
          <w:rFonts w:cs="Times New Roman"/>
          <w:szCs w:val="24"/>
        </w:rPr>
      </w:pPr>
      <w:r w:rsidRPr="005A3AEC">
        <w:rPr>
          <w:rFonts w:cs="Times New Roman"/>
          <w:szCs w:val="24"/>
        </w:rPr>
        <w:t xml:space="preserve">1. jaanuari seisuga registris olevate sõidukite kohta maksuteate väljasaatmisele eelneb tehniliselt </w:t>
      </w:r>
      <w:r w:rsidR="00D129CD" w:rsidRPr="005A3AEC">
        <w:rPr>
          <w:rFonts w:cs="Times New Roman"/>
          <w:szCs w:val="24"/>
        </w:rPr>
        <w:t>pikk</w:t>
      </w:r>
      <w:r w:rsidRPr="005A3AEC">
        <w:rPr>
          <w:rFonts w:cs="Times New Roman"/>
          <w:szCs w:val="24"/>
        </w:rPr>
        <w:t xml:space="preserve"> jada protsesse (nt andmete kontrollimine, päringud isikute kontaktandmete saamiseks; maksuteate tehniline moodustamine; välja saatmine jne). Need protsessid ei saa toimuda paralleelselt ning võtavad suure hulga maksuteadete puhul kauem aega. Lisaks on arvestatud täiendav aeg maksuteate väljastamiseks, kui peaks ilmne</w:t>
      </w:r>
      <w:r w:rsidR="00FA22FB" w:rsidRPr="005A3AEC">
        <w:rPr>
          <w:rFonts w:cs="Times New Roman"/>
          <w:szCs w:val="24"/>
        </w:rPr>
        <w:t>m</w:t>
      </w:r>
      <w:r w:rsidRPr="005A3AEC">
        <w:rPr>
          <w:rFonts w:cs="Times New Roman"/>
          <w:szCs w:val="24"/>
        </w:rPr>
        <w:t>a tehniline viga. Näiteks tuleb ka maamaksu maksuteade 15. veebruariks. Maamaksu maksuteated koostatakse samuti hulgi ja 1. jaanuari seisuga ning tuginedes senisele praktikale ei ole mõistlik arvestada massina edastatavate maksuteadete väljastamist väiksema perioodi jooksul.</w:t>
      </w:r>
    </w:p>
    <w:p w14:paraId="5E753B27" w14:textId="77777777" w:rsidR="009F101F" w:rsidRPr="005A3AEC" w:rsidRDefault="009F101F" w:rsidP="007F457F">
      <w:pPr>
        <w:jc w:val="both"/>
        <w:rPr>
          <w:rFonts w:cs="Times New Roman"/>
          <w:szCs w:val="24"/>
        </w:rPr>
      </w:pPr>
    </w:p>
    <w:p w14:paraId="56EAA859" w14:textId="3BB8924F" w:rsidR="00A2105D" w:rsidRDefault="008F4864" w:rsidP="007F457F">
      <w:pPr>
        <w:jc w:val="both"/>
        <w:rPr>
          <w:rFonts w:cs="Times New Roman"/>
          <w:szCs w:val="24"/>
        </w:rPr>
      </w:pPr>
      <w:r w:rsidRPr="005A3AEC">
        <w:rPr>
          <w:rFonts w:cs="Times New Roman"/>
        </w:rPr>
        <w:t>Mootorsõiduki</w:t>
      </w:r>
      <w:r w:rsidR="009F101F" w:rsidRPr="005A3AEC">
        <w:rPr>
          <w:rFonts w:cs="Times New Roman"/>
        </w:rPr>
        <w:t xml:space="preserve">maksuteade on haldusakt, millele </w:t>
      </w:r>
      <w:r w:rsidR="009F101F" w:rsidRPr="005A3AEC">
        <w:rPr>
          <w:rFonts w:cs="Times New Roman"/>
          <w:szCs w:val="24"/>
        </w:rPr>
        <w:t>rakendatakse maksukorralduse seaduses maksuotsuse kohta sätestatut. Maksuteadet ei pea allkirjastama.</w:t>
      </w:r>
    </w:p>
    <w:p w14:paraId="32D1BF1C" w14:textId="339D69EB" w:rsidR="000539E4" w:rsidRDefault="000539E4" w:rsidP="007F457F">
      <w:pPr>
        <w:jc w:val="both"/>
        <w:rPr>
          <w:rFonts w:cs="Times New Roman"/>
          <w:szCs w:val="24"/>
        </w:rPr>
      </w:pPr>
    </w:p>
    <w:p w14:paraId="161D4352" w14:textId="18242FE3" w:rsidR="000539E4" w:rsidRPr="008F0DCB" w:rsidRDefault="000539E4" w:rsidP="000539E4">
      <w:pPr>
        <w:jc w:val="both"/>
      </w:pPr>
      <w:r w:rsidRPr="000539E4">
        <w:rPr>
          <w:rFonts w:cs="Times New Roman"/>
          <w:b/>
          <w:bCs/>
          <w:szCs w:val="24"/>
        </w:rPr>
        <w:t>Lõikes 3</w:t>
      </w:r>
      <w:r>
        <w:rPr>
          <w:rFonts w:cs="Times New Roman"/>
          <w:szCs w:val="24"/>
        </w:rPr>
        <w:t xml:space="preserve"> sätestatakse, et </w:t>
      </w:r>
      <w:r>
        <w:t>k</w:t>
      </w:r>
      <w:r w:rsidRPr="000F3432">
        <w:t>ui maksuteadet muudetakse pärast selle kättetoimetamist ja vähem kui 30 päeva enne käesolevas seaduses kehtestatud tasumise tähtaega, antakse maksusumma  tasumiseks aega vähemalt 30 kalendripäeva</w:t>
      </w:r>
      <w:r>
        <w:t>, nagu näeb ette ka maksukorralduse seadus.</w:t>
      </w:r>
    </w:p>
    <w:p w14:paraId="72E99AE1" w14:textId="77777777" w:rsidR="009F101F" w:rsidRPr="005A3AEC" w:rsidRDefault="009F101F" w:rsidP="007F457F">
      <w:pPr>
        <w:jc w:val="both"/>
        <w:rPr>
          <w:rFonts w:cs="Times New Roman"/>
          <w:szCs w:val="24"/>
        </w:rPr>
      </w:pPr>
    </w:p>
    <w:p w14:paraId="6E47BA83" w14:textId="65E9218A" w:rsidR="00147858" w:rsidRPr="005A3AEC" w:rsidRDefault="00147858" w:rsidP="007F457F">
      <w:pPr>
        <w:jc w:val="both"/>
        <w:rPr>
          <w:rFonts w:cs="Times New Roman"/>
          <w:szCs w:val="24"/>
        </w:rPr>
      </w:pPr>
      <w:r w:rsidRPr="005A3AEC">
        <w:rPr>
          <w:rFonts w:cs="Times New Roman"/>
          <w:b/>
          <w:bCs/>
          <w:szCs w:val="24"/>
        </w:rPr>
        <w:t xml:space="preserve">Lõikes </w:t>
      </w:r>
      <w:r w:rsidR="000539E4">
        <w:rPr>
          <w:rFonts w:cs="Times New Roman"/>
          <w:b/>
          <w:bCs/>
          <w:szCs w:val="24"/>
        </w:rPr>
        <w:t>4</w:t>
      </w:r>
      <w:r w:rsidRPr="005A3AEC">
        <w:rPr>
          <w:rFonts w:cs="Times New Roman"/>
          <w:szCs w:val="24"/>
        </w:rPr>
        <w:t xml:space="preserve"> sätestatakse</w:t>
      </w:r>
      <w:r w:rsidR="009F101F" w:rsidRPr="005A3AEC">
        <w:rPr>
          <w:rFonts w:cs="Times New Roman"/>
          <w:szCs w:val="24"/>
        </w:rPr>
        <w:t xml:space="preserve">, et esimest korda pärast 1. jaanuari liiklusregistris registreeritud mootorsõiduki </w:t>
      </w:r>
      <w:r w:rsidR="00090849" w:rsidRPr="005A3AEC">
        <w:rPr>
          <w:rFonts w:cs="Times New Roman"/>
        </w:rPr>
        <w:t>mootorsõiduki</w:t>
      </w:r>
      <w:r w:rsidR="009F101F" w:rsidRPr="005A3AEC">
        <w:rPr>
          <w:rFonts w:cs="Times New Roman"/>
          <w:szCs w:val="24"/>
        </w:rPr>
        <w:t xml:space="preserve">maksu maksukohustuse kohta väljastatakse maksuteade 15 tööpäeva jooksul peale registreerimiskande tegemist. Antud juhul on aeg maksuteate väljastamiseks lühem, sest üksikjuhtumi põhjal maksuteadete genereerimine on oluliselt lihtsam, kui see 1. jaanuari seisuga massandmete puhul tehes on. </w:t>
      </w:r>
      <w:r w:rsidRPr="005A3AEC">
        <w:rPr>
          <w:rFonts w:cs="Times New Roman"/>
          <w:szCs w:val="24"/>
        </w:rPr>
        <w:t xml:space="preserve"> </w:t>
      </w:r>
    </w:p>
    <w:p w14:paraId="51EAF417" w14:textId="77777777" w:rsidR="00FA22FB" w:rsidRPr="005A3AEC" w:rsidRDefault="00FA22FB" w:rsidP="00FA22FB">
      <w:pPr>
        <w:jc w:val="both"/>
      </w:pPr>
    </w:p>
    <w:p w14:paraId="00901698" w14:textId="5869DC81" w:rsidR="00841E6F" w:rsidRPr="005A3AEC" w:rsidRDefault="00FA22FB" w:rsidP="007F457F">
      <w:pPr>
        <w:jc w:val="both"/>
      </w:pPr>
      <w:r w:rsidRPr="005A3AEC">
        <w:t>Põhiseaduse § 113 välistab avalik-õiguslike maksete kehtestamise üle otsustusõiguse delegeerimise Vabariigi Valitsusele, ministritele või kohalikele omavalitsustele, kuivõrd selliste maksete kehtestamine on parlamendi suveräänne ja võõrandamatu õigus</w:t>
      </w:r>
      <w:r w:rsidRPr="005A3AEC">
        <w:rPr>
          <w:rStyle w:val="Allmrkuseviide"/>
        </w:rPr>
        <w:footnoteReference w:id="24"/>
      </w:r>
      <w:r w:rsidRPr="005A3AEC">
        <w:t xml:space="preserve">. Põhiseaduses sätestatud demokraatia põhimõtte järgi peab olulisemad küsimused ühiskonnas otsustama seadusandja ning ta saab oma ülesandeid delegeerida täidesaatvale võimule (haldusorganitele) vaid piiratud ulatuses. Seega võib minister </w:t>
      </w:r>
      <w:r w:rsidR="00841E6F" w:rsidRPr="005A3AEC">
        <w:t xml:space="preserve">määrusega </w:t>
      </w:r>
      <w:r w:rsidRPr="005A3AEC">
        <w:t xml:space="preserve">kehtestada üksnes </w:t>
      </w:r>
      <w:r w:rsidR="00841E6F" w:rsidRPr="005A3AEC">
        <w:t>maksuseadusi täpsustavaid eeskirju (nt deklaratsioonide vormid, maksude arvestamisega seotud tehnilised üksikasjad, erinõuded teatud asjaolude tõendamiseks, maksusoodustustega kaupade ja teenuste täpsed kirjeldused jne). Sellised määrused võivad olla üksnes selgitava ja abistava iseloomuga. Määrusega ei suurendata maksukohustust ega kitsendata maksusoodustusi.</w:t>
      </w:r>
    </w:p>
    <w:p w14:paraId="35399238" w14:textId="7CAB3DD7" w:rsidR="00AE291C" w:rsidRPr="005A3AEC" w:rsidRDefault="00AE291C" w:rsidP="007F457F">
      <w:pPr>
        <w:jc w:val="both"/>
        <w:rPr>
          <w:rFonts w:cs="Times New Roman"/>
          <w:szCs w:val="24"/>
        </w:rPr>
      </w:pPr>
    </w:p>
    <w:p w14:paraId="78735DCE" w14:textId="2FFAB36C" w:rsidR="004F4CBC" w:rsidRPr="005A3AEC" w:rsidRDefault="00586EB1" w:rsidP="00586EB1">
      <w:pPr>
        <w:jc w:val="both"/>
        <w:rPr>
          <w:rFonts w:cs="Times New Roman"/>
          <w:b/>
          <w:bCs/>
        </w:rPr>
      </w:pPr>
      <w:r w:rsidRPr="005A3AEC">
        <w:rPr>
          <w:rFonts w:cs="Times New Roman"/>
          <w:b/>
          <w:bCs/>
        </w:rPr>
        <w:t xml:space="preserve">Eelnõu § </w:t>
      </w:r>
      <w:r w:rsidR="009F101F" w:rsidRPr="005A3AEC">
        <w:rPr>
          <w:rFonts w:cs="Times New Roman"/>
          <w:b/>
          <w:bCs/>
        </w:rPr>
        <w:t>1</w:t>
      </w:r>
      <w:r w:rsidR="004F4CBC" w:rsidRPr="005A3AEC">
        <w:rPr>
          <w:rFonts w:cs="Times New Roman"/>
          <w:b/>
          <w:bCs/>
        </w:rPr>
        <w:t>0</w:t>
      </w:r>
      <w:r w:rsidRPr="005A3AEC">
        <w:rPr>
          <w:rFonts w:cs="Times New Roman"/>
          <w:b/>
          <w:bCs/>
        </w:rPr>
        <w:t>.</w:t>
      </w:r>
      <w:r w:rsidR="004F4CBC" w:rsidRPr="005A3AEC">
        <w:rPr>
          <w:rFonts w:cs="Times New Roman"/>
          <w:b/>
          <w:bCs/>
        </w:rPr>
        <w:t xml:space="preserve"> Mootorsõidukimaksu tagastamine</w:t>
      </w:r>
    </w:p>
    <w:p w14:paraId="7F14083F" w14:textId="740552FC" w:rsidR="00C65197" w:rsidRPr="005A3AEC" w:rsidRDefault="00C65197" w:rsidP="00586EB1">
      <w:pPr>
        <w:jc w:val="both"/>
        <w:rPr>
          <w:rFonts w:cs="Times New Roman"/>
        </w:rPr>
      </w:pPr>
      <w:r w:rsidRPr="005A3AEC">
        <w:rPr>
          <w:rFonts w:cs="Times New Roman"/>
        </w:rPr>
        <w:t xml:space="preserve">Mootorsõidukimaksu tagastamine toimub maksukorralduse seaduse alusel samasuguselt teiste riiklike maksudega. </w:t>
      </w:r>
      <w:r w:rsidR="00A40346">
        <w:rPr>
          <w:rFonts w:cs="Times New Roman"/>
        </w:rPr>
        <w:t>M</w:t>
      </w:r>
      <w:r w:rsidRPr="005A3AEC">
        <w:t xml:space="preserve">ootorsõiduki võõrandamisel või kasutusõiguse üleminekul maksustamisperioodi kestel maksustamisperioodi eest tasutud </w:t>
      </w:r>
      <w:r w:rsidRPr="005A3AEC">
        <w:rPr>
          <w:rFonts w:cs="Times New Roman"/>
        </w:rPr>
        <w:t>mootorsõiduki</w:t>
      </w:r>
      <w:r w:rsidRPr="005A3AEC">
        <w:t xml:space="preserve">maksu kellelegi ei tagastata. Vahetuse vormistamisel liiklusregistri andmetes on mootorsõiduki soetanud või kasutusse saanud isik kohustatud tasuma </w:t>
      </w:r>
      <w:r w:rsidRPr="005A3AEC">
        <w:rPr>
          <w:rFonts w:cs="Times New Roman"/>
        </w:rPr>
        <w:t>mootorsõiduki</w:t>
      </w:r>
      <w:r w:rsidRPr="005A3AEC">
        <w:t>maksu alates mootorsõiduki soetamisele või kasutusse saamisele järgnevast aastast.</w:t>
      </w:r>
    </w:p>
    <w:p w14:paraId="515D2522" w14:textId="77777777" w:rsidR="00C65197" w:rsidRPr="005A3AEC" w:rsidRDefault="00C65197" w:rsidP="00586EB1">
      <w:pPr>
        <w:jc w:val="both"/>
        <w:rPr>
          <w:rFonts w:cs="Times New Roman"/>
        </w:rPr>
      </w:pPr>
    </w:p>
    <w:p w14:paraId="21F0B07B" w14:textId="22C6B9E9" w:rsidR="004F4CBC" w:rsidRPr="005A3AEC" w:rsidRDefault="004F4CBC" w:rsidP="00586EB1">
      <w:pPr>
        <w:jc w:val="both"/>
        <w:rPr>
          <w:rFonts w:cs="Times New Roman"/>
          <w:b/>
          <w:bCs/>
        </w:rPr>
      </w:pPr>
      <w:r w:rsidRPr="005A3AEC">
        <w:rPr>
          <w:rFonts w:cs="Times New Roman"/>
          <w:b/>
          <w:bCs/>
        </w:rPr>
        <w:t>3. peatükk. Mootorsõidukimaksu määrad</w:t>
      </w:r>
    </w:p>
    <w:p w14:paraId="1CE28A24" w14:textId="77777777" w:rsidR="004F4CBC" w:rsidRPr="005A3AEC" w:rsidRDefault="004F4CBC" w:rsidP="00586EB1">
      <w:pPr>
        <w:jc w:val="both"/>
        <w:rPr>
          <w:rFonts w:cs="Times New Roman"/>
          <w:b/>
          <w:bCs/>
        </w:rPr>
      </w:pPr>
    </w:p>
    <w:p w14:paraId="4223C012" w14:textId="315464B3" w:rsidR="00586EB1" w:rsidRPr="005A3AEC" w:rsidRDefault="004F4CBC" w:rsidP="00586EB1">
      <w:pPr>
        <w:jc w:val="both"/>
        <w:rPr>
          <w:rFonts w:cs="Times New Roman"/>
        </w:rPr>
      </w:pPr>
      <w:r w:rsidRPr="005A3AEC">
        <w:rPr>
          <w:rFonts w:cs="Times New Roman"/>
          <w:b/>
          <w:bCs/>
        </w:rPr>
        <w:t>Eelnõu § 11.</w:t>
      </w:r>
      <w:r w:rsidR="00586EB1" w:rsidRPr="005A3AEC">
        <w:rPr>
          <w:rFonts w:cs="Times New Roman"/>
        </w:rPr>
        <w:t xml:space="preserve"> </w:t>
      </w:r>
      <w:r w:rsidR="00586EB1" w:rsidRPr="005A3AEC">
        <w:rPr>
          <w:b/>
          <w:bCs/>
          <w:szCs w:val="24"/>
          <w:bdr w:val="none" w:sz="0" w:space="0" w:color="auto" w:frame="1"/>
          <w:lang w:eastAsia="et-EE"/>
        </w:rPr>
        <w:t xml:space="preserve">L-kategooria, MS2-kategooria, </w:t>
      </w:r>
      <w:r w:rsidR="00937BCF" w:rsidRPr="005A3AEC">
        <w:rPr>
          <w:b/>
          <w:bCs/>
          <w:szCs w:val="24"/>
          <w:bdr w:val="none" w:sz="0" w:space="0" w:color="auto" w:frame="1"/>
          <w:lang w:eastAsia="et-EE"/>
        </w:rPr>
        <w:t xml:space="preserve">T1b-kategooria, </w:t>
      </w:r>
      <w:r w:rsidR="00586EB1" w:rsidRPr="005A3AEC">
        <w:rPr>
          <w:b/>
          <w:bCs/>
          <w:szCs w:val="24"/>
          <w:bdr w:val="none" w:sz="0" w:space="0" w:color="auto" w:frame="1"/>
          <w:lang w:eastAsia="et-EE"/>
        </w:rPr>
        <w:t xml:space="preserve">T3-kategooria ja T5-kategooria mootorsõidukite </w:t>
      </w:r>
      <w:r w:rsidR="00090849" w:rsidRPr="005A3AEC">
        <w:rPr>
          <w:b/>
          <w:bCs/>
          <w:szCs w:val="24"/>
          <w:bdr w:val="none" w:sz="0" w:space="0" w:color="auto" w:frame="1"/>
          <w:lang w:eastAsia="et-EE"/>
        </w:rPr>
        <w:t>mootorsõiduki</w:t>
      </w:r>
      <w:r w:rsidR="00586EB1" w:rsidRPr="005A3AEC">
        <w:rPr>
          <w:b/>
          <w:bCs/>
          <w:szCs w:val="24"/>
          <w:bdr w:val="none" w:sz="0" w:space="0" w:color="auto" w:frame="1"/>
          <w:lang w:eastAsia="et-EE"/>
        </w:rPr>
        <w:t>maksu määrad</w:t>
      </w:r>
    </w:p>
    <w:p w14:paraId="708C5ACD" w14:textId="5A13C82D" w:rsidR="00586EB1" w:rsidRPr="005A3AEC" w:rsidRDefault="00586EB1" w:rsidP="00586EB1">
      <w:pPr>
        <w:jc w:val="both"/>
        <w:rPr>
          <w:rFonts w:cs="Times New Roman"/>
        </w:rPr>
      </w:pPr>
      <w:r w:rsidRPr="005A3AEC">
        <w:rPr>
          <w:rFonts w:cs="Times New Roman"/>
        </w:rPr>
        <w:t xml:space="preserve">Mootorsõiduki </w:t>
      </w:r>
      <w:r w:rsidR="00090849" w:rsidRPr="005A3AEC">
        <w:rPr>
          <w:rFonts w:cs="Times New Roman"/>
        </w:rPr>
        <w:t>mootorsõiduki</w:t>
      </w:r>
      <w:r w:rsidRPr="005A3AEC">
        <w:rPr>
          <w:rFonts w:cs="Times New Roman"/>
        </w:rPr>
        <w:t>maks kehtestatakse mootorsõiduki mootori töömahu suuruse järgi diferentseeritult kõigile sisepõlemismootoriga L3e</w:t>
      </w:r>
      <w:r w:rsidR="00061BF2" w:rsidRPr="005A3AEC">
        <w:rPr>
          <w:rFonts w:cs="Times New Roman"/>
        </w:rPr>
        <w:t>-</w:t>
      </w:r>
      <w:r w:rsidRPr="005A3AEC">
        <w:rPr>
          <w:rFonts w:cs="Times New Roman"/>
        </w:rPr>
        <w:t>, L4e</w:t>
      </w:r>
      <w:r w:rsidR="00061BF2" w:rsidRPr="005A3AEC">
        <w:rPr>
          <w:rFonts w:cs="Times New Roman"/>
        </w:rPr>
        <w:t>-</w:t>
      </w:r>
      <w:r w:rsidRPr="005A3AEC">
        <w:rPr>
          <w:rFonts w:cs="Times New Roman"/>
        </w:rPr>
        <w:t>, L5e</w:t>
      </w:r>
      <w:r w:rsidR="00061BF2" w:rsidRPr="005A3AEC">
        <w:rPr>
          <w:rFonts w:cs="Times New Roman"/>
        </w:rPr>
        <w:t>-</w:t>
      </w:r>
      <w:r w:rsidRPr="005A3AEC">
        <w:rPr>
          <w:rFonts w:cs="Times New Roman"/>
        </w:rPr>
        <w:t>, L6e</w:t>
      </w:r>
      <w:r w:rsidR="00061BF2" w:rsidRPr="005A3AEC">
        <w:rPr>
          <w:rFonts w:cs="Times New Roman"/>
        </w:rPr>
        <w:t>- ja</w:t>
      </w:r>
      <w:r w:rsidRPr="005A3AEC">
        <w:rPr>
          <w:rFonts w:cs="Times New Roman"/>
        </w:rPr>
        <w:t xml:space="preserve"> L7e</w:t>
      </w:r>
      <w:r w:rsidR="00061BF2" w:rsidRPr="005A3AEC">
        <w:rPr>
          <w:rFonts w:cs="Times New Roman"/>
        </w:rPr>
        <w:t xml:space="preserve">-kategooria, </w:t>
      </w:r>
      <w:r w:rsidRPr="005A3AEC">
        <w:rPr>
          <w:rFonts w:cs="Times New Roman"/>
        </w:rPr>
        <w:t xml:space="preserve"> </w:t>
      </w:r>
      <w:r w:rsidR="00061BF2" w:rsidRPr="005A3AEC">
        <w:rPr>
          <w:szCs w:val="24"/>
        </w:rPr>
        <w:t xml:space="preserve">kuni 1000 kilogrammise tühimassiga MS2-kategooria ratasmaastikusõiduki, T3-kategooria mootorsõiduki ning kuni 1000 kilogrammise tühimassiga </w:t>
      </w:r>
      <w:r w:rsidR="00061BF2" w:rsidRPr="005A3AEC">
        <w:t>T1b-</w:t>
      </w:r>
      <w:r w:rsidR="00061BF2" w:rsidRPr="005A3AEC">
        <w:rPr>
          <w:szCs w:val="24"/>
        </w:rPr>
        <w:t xml:space="preserve"> ja T5-kategooria mootorsõidukitele,</w:t>
      </w:r>
      <w:r w:rsidR="00061BF2" w:rsidRPr="005A3AEC">
        <w:rPr>
          <w:rFonts w:cs="Times New Roman"/>
        </w:rPr>
        <w:t xml:space="preserve"> </w:t>
      </w:r>
      <w:r w:rsidRPr="005A3AEC">
        <w:rPr>
          <w:rFonts w:cs="Times New Roman"/>
        </w:rPr>
        <w:t xml:space="preserve">mille esmase registreerimise kuupäevast on maksustamisperioodi alguse kuupäevaks möödunud kuni 20 aastat (kaasa arvatud). </w:t>
      </w:r>
      <w:r w:rsidR="003538F3" w:rsidRPr="005A3AEC">
        <w:rPr>
          <w:rFonts w:cs="Times New Roman"/>
        </w:rPr>
        <w:t xml:space="preserve">Eesmärk on maksustamisega hõlmata nii erinevad mootorrattad kui </w:t>
      </w:r>
      <w:r w:rsidR="003538F3" w:rsidRPr="005A3AEC">
        <w:rPr>
          <w:szCs w:val="24"/>
        </w:rPr>
        <w:t xml:space="preserve">ratasmaastikusõidukid, </w:t>
      </w:r>
      <w:r w:rsidR="00982290" w:rsidRPr="005A3AEC">
        <w:rPr>
          <w:szCs w:val="24"/>
        </w:rPr>
        <w:t>peamiselt</w:t>
      </w:r>
      <w:r w:rsidR="003538F3" w:rsidRPr="005A3AEC">
        <w:rPr>
          <w:szCs w:val="24"/>
        </w:rPr>
        <w:t xml:space="preserve"> ATV-d</w:t>
      </w:r>
      <w:r w:rsidR="00982290" w:rsidRPr="005A3AEC">
        <w:rPr>
          <w:szCs w:val="24"/>
        </w:rPr>
        <w:t xml:space="preserve"> ja </w:t>
      </w:r>
      <w:proofErr w:type="spellStart"/>
      <w:r w:rsidR="00982290" w:rsidRPr="005A3AEC">
        <w:rPr>
          <w:szCs w:val="24"/>
        </w:rPr>
        <w:t>UTV-d</w:t>
      </w:r>
      <w:proofErr w:type="spellEnd"/>
      <w:r w:rsidR="00982290" w:rsidRPr="005A3AEC">
        <w:rPr>
          <w:szCs w:val="24"/>
        </w:rPr>
        <w:t xml:space="preserve">, mis võivad liiklusregistris </w:t>
      </w:r>
      <w:r w:rsidR="00061BF2" w:rsidRPr="005A3AEC">
        <w:rPr>
          <w:szCs w:val="24"/>
        </w:rPr>
        <w:t xml:space="preserve">lähtuvalt nende parameetritest olla </w:t>
      </w:r>
      <w:r w:rsidR="00982290" w:rsidRPr="005A3AEC">
        <w:rPr>
          <w:szCs w:val="24"/>
        </w:rPr>
        <w:t xml:space="preserve">registreeritud </w:t>
      </w:r>
      <w:r w:rsidR="00061BF2" w:rsidRPr="005A3AEC">
        <w:rPr>
          <w:szCs w:val="24"/>
        </w:rPr>
        <w:t>erinevate kategooriate alla.</w:t>
      </w:r>
      <w:r w:rsidR="00982290" w:rsidRPr="005A3AEC">
        <w:rPr>
          <w:szCs w:val="24"/>
        </w:rPr>
        <w:t xml:space="preserve"> </w:t>
      </w:r>
    </w:p>
    <w:p w14:paraId="3036A3DC" w14:textId="77777777" w:rsidR="00586EB1" w:rsidRPr="005A3AEC" w:rsidRDefault="00586EB1" w:rsidP="00AE291C">
      <w:pPr>
        <w:jc w:val="both"/>
        <w:rPr>
          <w:rFonts w:cs="Times New Roman"/>
        </w:rPr>
      </w:pPr>
    </w:p>
    <w:p w14:paraId="478C4E25" w14:textId="36212289" w:rsidR="00AE291C" w:rsidRPr="005A3AEC" w:rsidRDefault="00AE291C" w:rsidP="00AE291C">
      <w:pPr>
        <w:jc w:val="both"/>
        <w:rPr>
          <w:rFonts w:cs="Times New Roman"/>
        </w:rPr>
      </w:pPr>
      <w:r w:rsidRPr="005A3AEC">
        <w:rPr>
          <w:rFonts w:cs="Times New Roman"/>
        </w:rPr>
        <w:t>Eelnimetatud kategooriate mootorsõidukitel puudub CO</w:t>
      </w:r>
      <w:r w:rsidRPr="005A3AEC">
        <w:rPr>
          <w:rFonts w:cs="Times New Roman"/>
          <w:vertAlign w:val="subscript"/>
        </w:rPr>
        <w:t>2</w:t>
      </w:r>
      <w:r w:rsidRPr="005A3AEC">
        <w:rPr>
          <w:rFonts w:cs="Times New Roman"/>
        </w:rPr>
        <w:t xml:space="preserve"> näit, millest tulenevalt tuli leida alternatiivne maksustamise alus. Mootori töömaht on liiklusregistri andmest üks sobivamaid, sest selle muutmine pole mootorsõiduki omaniku taotlusel tavajuhtudel võimalik. Ka mitmetes teistes riikides, näiteks Lätis, Norras ja Suurbritannias maksustatakse mootorrattaid nende töömahust lähtuvalt. Ühe ja sama kategooria lõikes kasvatab mootori töömaht üldjuhul mootorsõiduki keskmist kütusekulu.</w:t>
      </w:r>
    </w:p>
    <w:p w14:paraId="6C9ECC36" w14:textId="77777777" w:rsidR="00AE291C" w:rsidRPr="005A3AEC" w:rsidRDefault="00AE291C" w:rsidP="00AE291C">
      <w:pPr>
        <w:jc w:val="both"/>
        <w:rPr>
          <w:rFonts w:cs="Times New Roman"/>
        </w:rPr>
      </w:pPr>
    </w:p>
    <w:p w14:paraId="230D2D9A" w14:textId="6E758373" w:rsidR="00AE291C" w:rsidRPr="005A3AEC" w:rsidRDefault="00AE291C" w:rsidP="00AE291C">
      <w:pPr>
        <w:jc w:val="both"/>
        <w:rPr>
          <w:rFonts w:cs="Times New Roman"/>
        </w:rPr>
      </w:pPr>
      <w:r w:rsidRPr="005A3AEC">
        <w:rPr>
          <w:rFonts w:cs="Times New Roman"/>
        </w:rPr>
        <w:t xml:space="preserve">Seejuures koheldakse vanemaid mootorsõidukeid, mille esmase registreerimise kuupäevast on maksustamisperioodi alguse kuupäevaks möödunud üle </w:t>
      </w:r>
      <w:r w:rsidR="008712DA" w:rsidRPr="005A3AEC">
        <w:rPr>
          <w:rFonts w:cs="Times New Roman"/>
        </w:rPr>
        <w:t>kümne</w:t>
      </w:r>
      <w:r w:rsidRPr="005A3AEC">
        <w:rPr>
          <w:rFonts w:cs="Times New Roman"/>
        </w:rPr>
        <w:t xml:space="preserve"> aasta, soodsamalt. Üle </w:t>
      </w:r>
      <w:r w:rsidR="008712DA" w:rsidRPr="005A3AEC">
        <w:rPr>
          <w:rFonts w:cs="Times New Roman"/>
        </w:rPr>
        <w:t>kümne</w:t>
      </w:r>
      <w:r w:rsidRPr="005A3AEC">
        <w:rPr>
          <w:rFonts w:cs="Times New Roman"/>
        </w:rPr>
        <w:t xml:space="preserve"> aasta vanuseid ning kuni 125 cm</w:t>
      </w:r>
      <w:r w:rsidRPr="005A3AEC">
        <w:rPr>
          <w:rFonts w:cs="Times New Roman"/>
          <w:vertAlign w:val="superscript"/>
        </w:rPr>
        <w:t>3</w:t>
      </w:r>
      <w:r w:rsidRPr="005A3AEC">
        <w:rPr>
          <w:rFonts w:cs="Times New Roman"/>
        </w:rPr>
        <w:t xml:space="preserve"> töömahuga mootorsõidukeid ei maksustata, sest nende puhul jääks maksumäär allapoole maksustamise miinimumtaset, mis kokkuleppeliselt on </w:t>
      </w:r>
      <w:r w:rsidR="00090849" w:rsidRPr="005A3AEC">
        <w:rPr>
          <w:rFonts w:cs="Times New Roman"/>
        </w:rPr>
        <w:t>mootorsõiduki</w:t>
      </w:r>
      <w:r w:rsidRPr="005A3AEC">
        <w:rPr>
          <w:rFonts w:cs="Times New Roman"/>
        </w:rPr>
        <w:t xml:space="preserve">maksul 30 eurot. </w:t>
      </w:r>
    </w:p>
    <w:p w14:paraId="4B9B3BB2" w14:textId="77777777" w:rsidR="00AE291C" w:rsidRPr="005A3AEC" w:rsidRDefault="00AE291C" w:rsidP="00AE291C">
      <w:pPr>
        <w:jc w:val="both"/>
        <w:rPr>
          <w:rFonts w:cs="Times New Roman"/>
        </w:rPr>
      </w:pPr>
    </w:p>
    <w:p w14:paraId="5F59AEBF" w14:textId="320B1493" w:rsidR="00AE291C" w:rsidRPr="005A3AEC" w:rsidRDefault="00AE291C" w:rsidP="007F457F">
      <w:pPr>
        <w:jc w:val="both"/>
        <w:rPr>
          <w:rFonts w:cs="Times New Roman"/>
        </w:rPr>
      </w:pPr>
      <w:r w:rsidRPr="005A3AEC">
        <w:rPr>
          <w:rFonts w:cs="Times New Roman"/>
          <w:b/>
          <w:bCs/>
        </w:rPr>
        <w:t xml:space="preserve">Eelnõu § </w:t>
      </w:r>
      <w:r w:rsidR="009F101F" w:rsidRPr="005A3AEC">
        <w:rPr>
          <w:rFonts w:cs="Times New Roman"/>
          <w:b/>
          <w:bCs/>
        </w:rPr>
        <w:t>12</w:t>
      </w:r>
      <w:r w:rsidR="008712DA" w:rsidRPr="005A3AEC">
        <w:rPr>
          <w:rFonts w:cs="Times New Roman"/>
          <w:b/>
          <w:bCs/>
        </w:rPr>
        <w:t>.</w:t>
      </w:r>
      <w:r w:rsidRPr="005A3AEC">
        <w:rPr>
          <w:rFonts w:cs="Times New Roman"/>
          <w:b/>
          <w:bCs/>
        </w:rPr>
        <w:t xml:space="preserve"> </w:t>
      </w:r>
      <w:r w:rsidRPr="005A3AEC">
        <w:rPr>
          <w:b/>
          <w:bCs/>
        </w:rPr>
        <w:t>M1</w:t>
      </w:r>
      <w:r w:rsidR="004F4CBC" w:rsidRPr="005A3AEC">
        <w:rPr>
          <w:b/>
          <w:bCs/>
        </w:rPr>
        <w:t>-</w:t>
      </w:r>
      <w:r w:rsidRPr="005A3AEC">
        <w:rPr>
          <w:b/>
          <w:bCs/>
        </w:rPr>
        <w:t xml:space="preserve">kategooria mootorsõidukite </w:t>
      </w:r>
      <w:r w:rsidR="00090849" w:rsidRPr="005A3AEC">
        <w:rPr>
          <w:b/>
          <w:bCs/>
        </w:rPr>
        <w:t>mootorsõiduki</w:t>
      </w:r>
      <w:r w:rsidRPr="005A3AEC">
        <w:rPr>
          <w:b/>
          <w:bCs/>
        </w:rPr>
        <w:t>maksu määrad</w:t>
      </w:r>
    </w:p>
    <w:p w14:paraId="3CF2E893" w14:textId="216E13C9" w:rsidR="00AE291C" w:rsidRPr="005A3AEC" w:rsidRDefault="00AE291C" w:rsidP="00AE291C">
      <w:pPr>
        <w:shd w:val="clear" w:color="auto" w:fill="FFFFFF"/>
        <w:jc w:val="both"/>
        <w:rPr>
          <w:szCs w:val="24"/>
        </w:rPr>
      </w:pPr>
      <w:r w:rsidRPr="005A3AEC">
        <w:rPr>
          <w:noProof/>
          <w:szCs w:val="24"/>
        </w:rPr>
        <w:lastRenderedPageBreak/>
        <w:t xml:space="preserve">Mootorsõiduki </w:t>
      </w:r>
      <w:r w:rsidR="00090849" w:rsidRPr="005A3AEC">
        <w:rPr>
          <w:rFonts w:cs="Times New Roman"/>
        </w:rPr>
        <w:t>mootorsõiduki</w:t>
      </w:r>
      <w:r w:rsidRPr="005A3AEC">
        <w:rPr>
          <w:noProof/>
          <w:szCs w:val="24"/>
        </w:rPr>
        <w:t>maks kehtestatakse M1</w:t>
      </w:r>
      <w:r w:rsidR="004F4CBC" w:rsidRPr="005A3AEC">
        <w:rPr>
          <w:noProof/>
          <w:szCs w:val="24"/>
        </w:rPr>
        <w:t>-</w:t>
      </w:r>
      <w:r w:rsidRPr="005A3AEC">
        <w:rPr>
          <w:noProof/>
          <w:szCs w:val="24"/>
        </w:rPr>
        <w:t xml:space="preserve">kategooria autodele </w:t>
      </w:r>
      <w:r w:rsidRPr="005A3AEC">
        <w:rPr>
          <w:szCs w:val="24"/>
        </w:rPr>
        <w:t>WLTP meetodiga arvutatud CO</w:t>
      </w:r>
      <w:r w:rsidRPr="005A3AEC">
        <w:rPr>
          <w:szCs w:val="24"/>
          <w:vertAlign w:val="subscript"/>
        </w:rPr>
        <w:t>2</w:t>
      </w:r>
      <w:r w:rsidRPr="005A3AEC">
        <w:rPr>
          <w:szCs w:val="24"/>
        </w:rPr>
        <w:t xml:space="preserve"> heite kohta, võttes aluseks liiklusregistri andmed. Kehtiv süsinikuemissioonide eesmärk uutele sõiduautodele aastatel 2020–2024 on WLTP meetodiga arvutatult 118g CO</w:t>
      </w:r>
      <w:r w:rsidRPr="005A3AEC">
        <w:rPr>
          <w:szCs w:val="24"/>
          <w:vertAlign w:val="subscript"/>
        </w:rPr>
        <w:t>2</w:t>
      </w:r>
      <w:r w:rsidRPr="005A3AEC">
        <w:rPr>
          <w:szCs w:val="24"/>
        </w:rPr>
        <w:t>/km kohta. Perioodil 2025–2029 on eesmärk seda vähendada 15% ning aastatel 2030–2034 50% võrreldes 2021. aastaga</w:t>
      </w:r>
      <w:r w:rsidRPr="005A3AEC">
        <w:rPr>
          <w:rStyle w:val="Allmrkuseviide"/>
          <w:szCs w:val="24"/>
        </w:rPr>
        <w:footnoteReference w:id="25"/>
      </w:r>
      <w:r w:rsidRPr="005A3AEC">
        <w:rPr>
          <w:szCs w:val="24"/>
        </w:rPr>
        <w:t>. Peale seda on eesmärk 0 grammi CO</w:t>
      </w:r>
      <w:r w:rsidRPr="005A3AEC">
        <w:rPr>
          <w:szCs w:val="24"/>
          <w:vertAlign w:val="subscript"/>
        </w:rPr>
        <w:t>2</w:t>
      </w:r>
      <w:r w:rsidRPr="005A3AEC">
        <w:rPr>
          <w:szCs w:val="24"/>
        </w:rPr>
        <w:t>/km kohta.</w:t>
      </w:r>
    </w:p>
    <w:p w14:paraId="2EBEE929" w14:textId="77777777" w:rsidR="00A2105D" w:rsidRPr="005A3AEC" w:rsidRDefault="00A2105D" w:rsidP="00AE291C">
      <w:pPr>
        <w:shd w:val="clear" w:color="auto" w:fill="FFFFFF"/>
        <w:jc w:val="both"/>
        <w:rPr>
          <w:szCs w:val="24"/>
        </w:rPr>
      </w:pPr>
    </w:p>
    <w:p w14:paraId="4DD113D0" w14:textId="42C3C749" w:rsidR="00AE291C" w:rsidRPr="005A3AEC" w:rsidRDefault="00AE291C" w:rsidP="00AE291C">
      <w:pPr>
        <w:jc w:val="both"/>
        <w:rPr>
          <w:szCs w:val="24"/>
        </w:rPr>
      </w:pPr>
      <w:r w:rsidRPr="005A3AEC">
        <w:rPr>
          <w:szCs w:val="24"/>
        </w:rPr>
        <w:t xml:space="preserve">Sõiduautode </w:t>
      </w:r>
      <w:r w:rsidR="00090849" w:rsidRPr="005A3AEC">
        <w:rPr>
          <w:rFonts w:cs="Times New Roman"/>
        </w:rPr>
        <w:t>mootorsõiduki</w:t>
      </w:r>
      <w:r w:rsidRPr="005A3AEC">
        <w:rPr>
          <w:szCs w:val="24"/>
        </w:rPr>
        <w:t>maksu määrade puhul on arvestatud nimetatud eesmärkidega. Kuna eksisteerib kaks metoodikat sõiduki CO</w:t>
      </w:r>
      <w:r w:rsidRPr="005A3AEC">
        <w:rPr>
          <w:szCs w:val="24"/>
          <w:vertAlign w:val="subscript"/>
        </w:rPr>
        <w:t xml:space="preserve">2 </w:t>
      </w:r>
      <w:proofErr w:type="spellStart"/>
      <w:r w:rsidRPr="005A3AEC">
        <w:rPr>
          <w:szCs w:val="24"/>
        </w:rPr>
        <w:t>heitme</w:t>
      </w:r>
      <w:proofErr w:type="spellEnd"/>
      <w:r w:rsidRPr="005A3AEC">
        <w:rPr>
          <w:szCs w:val="24"/>
        </w:rPr>
        <w:t xml:space="preserve"> mõõtmiseks (NEDC ja WLTP), peab maksu kujundamisel seda arvestama. WLTP on uuem metoodika, mistõttu maksumäärad lähtuvad sellest. Sõidukid, millel WLTP alusel hinnatud heidet ei ole, maksustatakse NEDC näitaja alusel, kuid kuna kahe metoodika vahel on keskmine hinnanguerinevus, konverteeritakse see näitaja WLTP tasemele. </w:t>
      </w:r>
    </w:p>
    <w:p w14:paraId="68F1E62E" w14:textId="77777777" w:rsidR="00AE291C" w:rsidRPr="005A3AEC" w:rsidRDefault="00AE291C" w:rsidP="00AE291C">
      <w:pPr>
        <w:jc w:val="both"/>
        <w:rPr>
          <w:szCs w:val="24"/>
        </w:rPr>
      </w:pPr>
      <w:r w:rsidRPr="005A3AEC">
        <w:rPr>
          <w:szCs w:val="24"/>
        </w:rPr>
        <w:t xml:space="preserve">   </w:t>
      </w:r>
    </w:p>
    <w:p w14:paraId="231867D3" w14:textId="6A5161A8" w:rsidR="00AE291C" w:rsidRPr="005A3AEC" w:rsidRDefault="00AE291C" w:rsidP="00AE291C">
      <w:pPr>
        <w:jc w:val="both"/>
        <w:rPr>
          <w:szCs w:val="24"/>
        </w:rPr>
      </w:pPr>
      <w:r w:rsidRPr="005A3AEC">
        <w:rPr>
          <w:szCs w:val="24"/>
        </w:rPr>
        <w:t xml:space="preserve">Üldine loogika on, et </w:t>
      </w:r>
      <w:r w:rsidR="00090849" w:rsidRPr="005A3AEC">
        <w:rPr>
          <w:rFonts w:cs="Times New Roman"/>
        </w:rPr>
        <w:t>mootorsõiduki</w:t>
      </w:r>
      <w:r w:rsidRPr="005A3AEC">
        <w:rPr>
          <w:szCs w:val="24"/>
        </w:rPr>
        <w:t>maksuga kavandatakse Eesti liiklusregistris olevate sõidukite CO</w:t>
      </w:r>
      <w:r w:rsidRPr="005A3AEC">
        <w:rPr>
          <w:szCs w:val="24"/>
          <w:vertAlign w:val="subscript"/>
        </w:rPr>
        <w:t>2</w:t>
      </w:r>
      <w:r w:rsidRPr="005A3AEC">
        <w:rPr>
          <w:szCs w:val="24"/>
        </w:rPr>
        <w:t xml:space="preserve"> emissiooni hakata maksustama alates tasemest 118g CO</w:t>
      </w:r>
      <w:r w:rsidRPr="005A3AEC">
        <w:rPr>
          <w:szCs w:val="24"/>
          <w:vertAlign w:val="subscript"/>
        </w:rPr>
        <w:t>2</w:t>
      </w:r>
      <w:r w:rsidRPr="005A3AEC">
        <w:rPr>
          <w:szCs w:val="24"/>
        </w:rPr>
        <w:t xml:space="preserve">/km kohta. Juba praegu on meil vähesel määral neid sisepõlemismootoriga sõidukeid, mille heide jääb allapoole nimetatud taset ning kes </w:t>
      </w:r>
      <w:r w:rsidR="00090849" w:rsidRPr="005A3AEC">
        <w:rPr>
          <w:rFonts w:cs="Times New Roman"/>
        </w:rPr>
        <w:t>mootorsõiduki</w:t>
      </w:r>
      <w:r w:rsidRPr="005A3AEC">
        <w:rPr>
          <w:szCs w:val="24"/>
        </w:rPr>
        <w:t>maksu puhul CO</w:t>
      </w:r>
      <w:r w:rsidRPr="005A3AEC">
        <w:rPr>
          <w:szCs w:val="24"/>
          <w:vertAlign w:val="subscript"/>
        </w:rPr>
        <w:t>2</w:t>
      </w:r>
      <w:r w:rsidRPr="005A3AEC">
        <w:rPr>
          <w:szCs w:val="24"/>
        </w:rPr>
        <w:t xml:space="preserve"> komponendi eest maksma ei pea. Järjest enam jõuab registrisse ka mittelaetavaid hübriide ja pistikhübriide, mille heide jääb samuti alla sihttaseme. </w:t>
      </w:r>
    </w:p>
    <w:p w14:paraId="7A53DFD1" w14:textId="77777777" w:rsidR="00AE291C" w:rsidRPr="005A3AEC" w:rsidRDefault="00AE291C" w:rsidP="00AE291C">
      <w:pPr>
        <w:jc w:val="both"/>
        <w:rPr>
          <w:szCs w:val="24"/>
        </w:rPr>
      </w:pPr>
      <w:r w:rsidRPr="005A3AEC">
        <w:rPr>
          <w:szCs w:val="24"/>
        </w:rPr>
        <w:t xml:space="preserve">Ka ülejäänud sõidukitel on eesmärgi alla jääv süsinikuheide maksuvaba. Selliselt on võimalik tekitada suurem progressioon eesmärki ületavas </w:t>
      </w:r>
      <w:proofErr w:type="spellStart"/>
      <w:r w:rsidRPr="005A3AEC">
        <w:rPr>
          <w:szCs w:val="24"/>
        </w:rPr>
        <w:t>heitmepiirkonnas</w:t>
      </w:r>
      <w:proofErr w:type="spellEnd"/>
      <w:r w:rsidRPr="005A3AEC">
        <w:rPr>
          <w:szCs w:val="24"/>
        </w:rPr>
        <w:t>. Selleks, et rohkem eristada sõidukeid, mille CO</w:t>
      </w:r>
      <w:r w:rsidRPr="005A3AEC">
        <w:rPr>
          <w:szCs w:val="24"/>
          <w:vertAlign w:val="subscript"/>
        </w:rPr>
        <w:t xml:space="preserve">2 </w:t>
      </w:r>
      <w:r w:rsidRPr="005A3AEC">
        <w:rPr>
          <w:szCs w:val="24"/>
        </w:rPr>
        <w:t xml:space="preserve">heide on suurem, on välja pakutud kasvavad maksuvahemikud vastavalt </w:t>
      </w:r>
      <w:proofErr w:type="spellStart"/>
      <w:r w:rsidRPr="005A3AEC">
        <w:rPr>
          <w:szCs w:val="24"/>
        </w:rPr>
        <w:t>süsinikuheitmele</w:t>
      </w:r>
      <w:proofErr w:type="spellEnd"/>
      <w:r w:rsidRPr="005A3AEC">
        <w:rPr>
          <w:szCs w:val="24"/>
        </w:rPr>
        <w:t xml:space="preserve">. Sõiduautodel oleksid need 118–150, 151–200 ning üle 201. </w:t>
      </w:r>
    </w:p>
    <w:p w14:paraId="3EAA809C" w14:textId="77777777" w:rsidR="00A2105D" w:rsidRPr="005A3AEC" w:rsidRDefault="00A2105D" w:rsidP="00AE291C">
      <w:pPr>
        <w:shd w:val="clear" w:color="auto" w:fill="FFFFFF"/>
        <w:jc w:val="both"/>
        <w:rPr>
          <w:b/>
          <w:bCs/>
          <w:szCs w:val="24"/>
        </w:rPr>
      </w:pPr>
    </w:p>
    <w:p w14:paraId="2680B72E" w14:textId="77777777" w:rsidR="00441582" w:rsidRPr="005A3AEC" w:rsidRDefault="00441582" w:rsidP="00441582">
      <w:pPr>
        <w:shd w:val="clear" w:color="auto" w:fill="FFFFFF"/>
        <w:jc w:val="both"/>
        <w:rPr>
          <w:szCs w:val="24"/>
        </w:rPr>
      </w:pPr>
      <w:r w:rsidRPr="005A3AEC">
        <w:rPr>
          <w:b/>
          <w:bCs/>
          <w:szCs w:val="24"/>
        </w:rPr>
        <w:t>Lõike 1</w:t>
      </w:r>
      <w:r w:rsidRPr="005A3AEC">
        <w:rPr>
          <w:szCs w:val="24"/>
        </w:rPr>
        <w:t xml:space="preserve"> järgi on lisaks baasosale, mis on 50 eurot, iga CO</w:t>
      </w:r>
      <w:r w:rsidRPr="005A3AEC">
        <w:rPr>
          <w:szCs w:val="24"/>
          <w:vertAlign w:val="subscript"/>
        </w:rPr>
        <w:t>2</w:t>
      </w:r>
      <w:r w:rsidRPr="005A3AEC">
        <w:rPr>
          <w:szCs w:val="24"/>
        </w:rPr>
        <w:t xml:space="preserve"> heite gramm vahemikus 118–150g CO</w:t>
      </w:r>
      <w:r w:rsidRPr="005A3AEC">
        <w:rPr>
          <w:szCs w:val="24"/>
          <w:vertAlign w:val="subscript"/>
        </w:rPr>
        <w:t>2</w:t>
      </w:r>
      <w:r w:rsidRPr="005A3AEC">
        <w:rPr>
          <w:szCs w:val="24"/>
        </w:rPr>
        <w:t>/km kohta maksustatud 3 euroga, vahemikus 151–200g CO</w:t>
      </w:r>
      <w:r w:rsidRPr="005A3AEC">
        <w:rPr>
          <w:szCs w:val="24"/>
          <w:vertAlign w:val="subscript"/>
        </w:rPr>
        <w:t>2</w:t>
      </w:r>
      <w:r w:rsidRPr="005A3AEC">
        <w:rPr>
          <w:szCs w:val="24"/>
        </w:rPr>
        <w:t>/km kohta maksustatud 3,5 euroga ning 201 ja enam grammi CO</w:t>
      </w:r>
      <w:r w:rsidRPr="005A3AEC">
        <w:rPr>
          <w:szCs w:val="24"/>
          <w:vertAlign w:val="subscript"/>
        </w:rPr>
        <w:t>2</w:t>
      </w:r>
      <w:r w:rsidRPr="005A3AEC">
        <w:rPr>
          <w:szCs w:val="24"/>
        </w:rPr>
        <w:t xml:space="preserve">/km kohta maksustatud 4 euroga.  </w:t>
      </w:r>
    </w:p>
    <w:p w14:paraId="330029D1" w14:textId="77777777" w:rsidR="00441582" w:rsidRPr="005A3AEC" w:rsidRDefault="00441582" w:rsidP="00441582">
      <w:pPr>
        <w:shd w:val="clear" w:color="auto" w:fill="FFFFFF"/>
        <w:jc w:val="both"/>
        <w:rPr>
          <w:szCs w:val="24"/>
        </w:rPr>
      </w:pPr>
    </w:p>
    <w:p w14:paraId="2851030E" w14:textId="77777777" w:rsidR="00441582" w:rsidRPr="005A3AEC" w:rsidRDefault="00441582" w:rsidP="00441582">
      <w:pPr>
        <w:jc w:val="both"/>
        <w:rPr>
          <w:szCs w:val="24"/>
        </w:rPr>
      </w:pPr>
      <w:r w:rsidRPr="005A3AEC">
        <w:rPr>
          <w:szCs w:val="24"/>
        </w:rPr>
        <w:t xml:space="preserve">Väiksema- ja keskmise suurusega autodest raskematele autodele rakendatakse täiendavat massiosa  selliselt, et 2000 kilogrammist täismassi ületav iga kilogramm maksustatakse 0,40 euroga kuni summani 400 eurot. Massiosa rakendamisel on võimalik enam adresseerida sõidukeid, mille süsinikuheide on küll suhteliselt madal (näiteks mittelaetavad diisel-hübriidid), kuid mis on suhteliselt rasked ja suurte mõõtmetega. </w:t>
      </w:r>
    </w:p>
    <w:p w14:paraId="5A4C3096" w14:textId="77777777" w:rsidR="00441582" w:rsidRPr="005A3AEC" w:rsidRDefault="00441582" w:rsidP="00441582">
      <w:pPr>
        <w:jc w:val="both"/>
        <w:rPr>
          <w:szCs w:val="24"/>
        </w:rPr>
      </w:pPr>
    </w:p>
    <w:p w14:paraId="46EEF88B" w14:textId="1EB4A075" w:rsidR="00441582" w:rsidRDefault="00441582" w:rsidP="00441582">
      <w:pPr>
        <w:jc w:val="both"/>
        <w:rPr>
          <w:szCs w:val="24"/>
        </w:rPr>
      </w:pPr>
      <w:r w:rsidRPr="005A3AEC">
        <w:rPr>
          <w:szCs w:val="24"/>
        </w:rPr>
        <w:t xml:space="preserve">Välise laadimisvõimalusega hübriidsõidukite ehk pistikhübriidide puhul alustatakse massiosaga alates 2200 kilogrammist, iga seda piiri ületav kilogramm maksustatakse 0,40 euroga. Pistikhübriidid on võrreldes samasuguste tavaliste sisepõlemismootoriga autodega raskemad, tavaliselt 100–200 kilogrammi võrra, sõltuvalt peamiselt laetava aku mahtuvusest.  </w:t>
      </w:r>
      <w:r w:rsidRPr="005A3AEC">
        <w:rPr>
          <w:rFonts w:cs="Times New Roman"/>
          <w:szCs w:val="24"/>
        </w:rPr>
        <w:t>Pistikhübriidide kasutamisel on praktikas võimalik saavutada väiksem kasvuhoonegaaside emissioon võrreldes traditsiooniliste sisepõlemismootoriga sõidukitega, sest nendega saab osa sõiduteekonnast ainult elektri abil sõita (üldjuhul</w:t>
      </w:r>
      <w:r w:rsidRPr="005A3AEC">
        <w:rPr>
          <w:szCs w:val="24"/>
        </w:rPr>
        <w:t xml:space="preserve"> 20–60 kilomeetrit)</w:t>
      </w:r>
      <w:r w:rsidRPr="005A3AEC">
        <w:rPr>
          <w:rFonts w:cs="Times New Roman"/>
          <w:szCs w:val="24"/>
        </w:rPr>
        <w:t>. WLTP-meetodiga arvutatud CO</w:t>
      </w:r>
      <w:r w:rsidRPr="005A3AEC">
        <w:rPr>
          <w:rFonts w:cs="Times New Roman"/>
          <w:szCs w:val="24"/>
          <w:vertAlign w:val="subscript"/>
        </w:rPr>
        <w:t>2</w:t>
      </w:r>
      <w:r w:rsidRPr="005A3AEC">
        <w:rPr>
          <w:rFonts w:cs="Times New Roman"/>
          <w:szCs w:val="24"/>
        </w:rPr>
        <w:t xml:space="preserve"> eriheide jääb tavapäraselt vahemikku </w:t>
      </w:r>
      <w:r w:rsidRPr="005A3AEC">
        <w:rPr>
          <w:szCs w:val="24"/>
        </w:rPr>
        <w:t xml:space="preserve">25–60 grammi kilomeetri kohta.   </w:t>
      </w:r>
    </w:p>
    <w:p w14:paraId="127C7B14" w14:textId="77777777" w:rsidR="00010E3A" w:rsidRPr="005A3AEC" w:rsidRDefault="00010E3A" w:rsidP="00441582">
      <w:pPr>
        <w:jc w:val="both"/>
        <w:rPr>
          <w:rFonts w:cs="Times New Roman"/>
          <w:szCs w:val="24"/>
        </w:rPr>
      </w:pPr>
    </w:p>
    <w:p w14:paraId="58C1B8C6" w14:textId="77777777" w:rsidR="00441582" w:rsidRPr="005A3AEC" w:rsidRDefault="00441582" w:rsidP="00441582">
      <w:pPr>
        <w:jc w:val="both"/>
        <w:rPr>
          <w:rFonts w:cs="Times New Roman"/>
          <w:szCs w:val="24"/>
        </w:rPr>
      </w:pPr>
      <w:r w:rsidRPr="005A3AEC">
        <w:rPr>
          <w:rFonts w:cs="Times New Roman"/>
          <w:szCs w:val="24"/>
        </w:rPr>
        <w:t>Pistikhübriidide kasutamise keskkonnamõju sõltub palju autokasutaja käitumisest, ehk sellest kui tihti autot laetakse, kui pikad on sõidetavad distantsid ning milline on aku laadimiseks kasutava elektrienergia päritolu.</w:t>
      </w:r>
    </w:p>
    <w:p w14:paraId="1ADA5A53" w14:textId="77777777" w:rsidR="00441582" w:rsidRPr="005A3AEC" w:rsidRDefault="00441582" w:rsidP="00441582">
      <w:pPr>
        <w:jc w:val="both"/>
        <w:rPr>
          <w:szCs w:val="24"/>
        </w:rPr>
      </w:pPr>
    </w:p>
    <w:p w14:paraId="6F56477B" w14:textId="77777777" w:rsidR="00335FF5" w:rsidRDefault="00441582" w:rsidP="00335FF5">
      <w:pPr>
        <w:jc w:val="both"/>
        <w:rPr>
          <w:szCs w:val="24"/>
        </w:rPr>
      </w:pPr>
      <w:r w:rsidRPr="005A3AEC">
        <w:rPr>
          <w:szCs w:val="24"/>
        </w:rPr>
        <w:lastRenderedPageBreak/>
        <w:t xml:space="preserve">Massiosa rakendamisel kasutame tühimassi asemel täismassi, kuivõrd täismass on sõiduki tootja määratud ja selle muutmist sõidukiomanik taotleda ei saa. </w:t>
      </w:r>
      <w:commentRangeStart w:id="16"/>
      <w:r w:rsidRPr="005A3AEC">
        <w:rPr>
          <w:szCs w:val="24"/>
        </w:rPr>
        <w:t>Tühimassi on seevastu võimalik muuta ja seda liiklusregistris vormistada. Seetõttu ei ole tühimassi otstarbekas maksukomponendina kasutada.</w:t>
      </w:r>
      <w:commentRangeEnd w:id="16"/>
      <w:r w:rsidR="004F40F6">
        <w:rPr>
          <w:rStyle w:val="Kommentaariviide"/>
          <w:rFonts w:asciiTheme="minorHAnsi" w:eastAsia="Times New Roman" w:hAnsiTheme="minorHAnsi" w:cs="Times New Roman"/>
        </w:rPr>
        <w:commentReference w:id="16"/>
      </w:r>
    </w:p>
    <w:p w14:paraId="6BBA0454" w14:textId="77777777" w:rsidR="00AE291C" w:rsidRPr="005A3AEC" w:rsidRDefault="00AE291C" w:rsidP="00AE291C">
      <w:pPr>
        <w:jc w:val="both"/>
        <w:rPr>
          <w:szCs w:val="24"/>
        </w:rPr>
      </w:pPr>
    </w:p>
    <w:p w14:paraId="1885A204" w14:textId="74CBBC92" w:rsidR="00441582" w:rsidRPr="005A3AEC" w:rsidRDefault="00441582" w:rsidP="00441582">
      <w:pPr>
        <w:jc w:val="both"/>
        <w:rPr>
          <w:szCs w:val="24"/>
        </w:rPr>
      </w:pPr>
      <w:r w:rsidRPr="005A3AEC">
        <w:rPr>
          <w:b/>
          <w:bCs/>
          <w:szCs w:val="24"/>
        </w:rPr>
        <w:t xml:space="preserve">Lõikes </w:t>
      </w:r>
      <w:r w:rsidR="00010E3A">
        <w:rPr>
          <w:b/>
          <w:bCs/>
          <w:szCs w:val="24"/>
        </w:rPr>
        <w:t>2</w:t>
      </w:r>
      <w:r w:rsidRPr="005A3AEC">
        <w:rPr>
          <w:szCs w:val="24"/>
        </w:rPr>
        <w:t xml:space="preserve"> sätestatakse CO</w:t>
      </w:r>
      <w:r w:rsidRPr="005A3AEC">
        <w:rPr>
          <w:szCs w:val="24"/>
          <w:vertAlign w:val="subscript"/>
        </w:rPr>
        <w:t>2</w:t>
      </w:r>
      <w:r w:rsidRPr="005A3AEC">
        <w:rPr>
          <w:szCs w:val="24"/>
        </w:rPr>
        <w:t xml:space="preserve"> määramise metoodika kui auto kohta puudub liiklusregistris WLTP meetodiga määratud näit, vaid on andmed üksnes NEDC metoodika alusel. Sellisel juhul  korrutatakse süsinikdioksiidi heite näit koefitsiendiga 1,21 ja rakendatakse samu maksumäärasid, mis lõikes 1. Sõiduautode puhul asendati NEDC uuema ja varasemast oluliselt täpsemaid ja tõepärasemaid tulemusi näitava WLTP mõõtemetoodikaga 2017. a septembris. Vähendamaks NEDC ja WLTP erisustest tulenevat segadust, on alates 2017. aastast kuni 2022. aastani üldjuhul autotootjad andnud mõlema metoodika järgi arvutatud </w:t>
      </w:r>
      <w:proofErr w:type="spellStart"/>
      <w:r w:rsidRPr="005A3AEC">
        <w:rPr>
          <w:szCs w:val="24"/>
        </w:rPr>
        <w:t>heitmenäidud</w:t>
      </w:r>
      <w:proofErr w:type="spellEnd"/>
      <w:r w:rsidRPr="005A3AEC">
        <w:rPr>
          <w:szCs w:val="24"/>
        </w:rPr>
        <w:t xml:space="preserve">. </w:t>
      </w:r>
    </w:p>
    <w:p w14:paraId="59A52F52" w14:textId="77777777" w:rsidR="00441582" w:rsidRPr="005A3AEC" w:rsidRDefault="00441582" w:rsidP="00441582">
      <w:pPr>
        <w:jc w:val="both"/>
      </w:pPr>
    </w:p>
    <w:p w14:paraId="31153BA6" w14:textId="77777777" w:rsidR="00441582" w:rsidRPr="005A3AEC" w:rsidRDefault="00441582" w:rsidP="00441582">
      <w:pPr>
        <w:jc w:val="both"/>
      </w:pPr>
      <w:r w:rsidRPr="005A3AEC">
        <w:t xml:space="preserve">Euroopa Komisjoni Teadusuuringute </w:t>
      </w:r>
      <w:proofErr w:type="spellStart"/>
      <w:r w:rsidRPr="005A3AEC">
        <w:t>Ühiskeskuse</w:t>
      </w:r>
      <w:proofErr w:type="spellEnd"/>
      <w:r w:rsidRPr="005A3AEC">
        <w:t xml:space="preserve"> tehtud uuringus</w:t>
      </w:r>
      <w:r w:rsidRPr="005A3AEC">
        <w:rPr>
          <w:rStyle w:val="Allmrkuseviide"/>
        </w:rPr>
        <w:footnoteReference w:id="26"/>
      </w:r>
      <w:r w:rsidRPr="005A3AEC">
        <w:t>, kus võrreldi NEDC ja WLTP meetodil saadud CO</w:t>
      </w:r>
      <w:r w:rsidRPr="005A3AEC">
        <w:rPr>
          <w:vertAlign w:val="subscript"/>
        </w:rPr>
        <w:t>2</w:t>
      </w:r>
      <w:r w:rsidRPr="005A3AEC">
        <w:t xml:space="preserve"> heite väärtusi leiti, et WLTP meetodil saadud CO</w:t>
      </w:r>
      <w:r w:rsidRPr="005A3AEC">
        <w:rPr>
          <w:vertAlign w:val="subscript"/>
        </w:rPr>
        <w:t>2</w:t>
      </w:r>
      <w:r w:rsidRPr="005A3AEC">
        <w:t xml:space="preserve"> heide ületab NEDC meetodil saadud CO</w:t>
      </w:r>
      <w:r w:rsidRPr="005A3AEC">
        <w:rPr>
          <w:vertAlign w:val="subscript"/>
        </w:rPr>
        <w:t>2</w:t>
      </w:r>
      <w:r w:rsidRPr="005A3AEC">
        <w:t xml:space="preserve"> heite väärtust sõiduautodel keskmiselt 1,21 korda. Keskmise vaikeväärtuse kasutamine võimaldab vältida liigset keerukust ja koefitsientide paljusust kuigi praktikas varieeruvad tulemused kahe meetodi vahel üldiselt 1,1 kuni 1,3 korda, sõltudes peamiselt mootori tüübist ja tehnoloogiast, selle võimsusest ning kasutatavast kütusest.  </w:t>
      </w:r>
    </w:p>
    <w:p w14:paraId="240CB9F0" w14:textId="77777777" w:rsidR="00AE291C" w:rsidRPr="005A3AEC" w:rsidRDefault="00AE291C" w:rsidP="00AE291C">
      <w:pPr>
        <w:jc w:val="both"/>
        <w:rPr>
          <w:szCs w:val="24"/>
        </w:rPr>
      </w:pPr>
    </w:p>
    <w:p w14:paraId="0EE858F8" w14:textId="4704DDBF" w:rsidR="00995F02" w:rsidRPr="005A3AEC" w:rsidRDefault="00995F02" w:rsidP="00995F02">
      <w:pPr>
        <w:jc w:val="both"/>
        <w:rPr>
          <w:szCs w:val="24"/>
        </w:rPr>
      </w:pPr>
      <w:r w:rsidRPr="005A3AEC">
        <w:rPr>
          <w:b/>
          <w:bCs/>
          <w:szCs w:val="24"/>
        </w:rPr>
        <w:t xml:space="preserve">Lõigetes </w:t>
      </w:r>
      <w:r w:rsidR="00010E3A">
        <w:rPr>
          <w:b/>
          <w:bCs/>
        </w:rPr>
        <w:t>3</w:t>
      </w:r>
      <w:r w:rsidRPr="005A3AEC">
        <w:rPr>
          <w:b/>
          <w:bCs/>
        </w:rPr>
        <w:t>–</w:t>
      </w:r>
      <w:r w:rsidR="00010E3A">
        <w:rPr>
          <w:b/>
          <w:bCs/>
        </w:rPr>
        <w:t>7</w:t>
      </w:r>
      <w:r w:rsidRPr="005A3AEC">
        <w:t xml:space="preserve"> </w:t>
      </w:r>
      <w:r w:rsidRPr="005A3AEC">
        <w:rPr>
          <w:szCs w:val="24"/>
        </w:rPr>
        <w:t xml:space="preserve">sätestatakse </w:t>
      </w:r>
      <w:r w:rsidR="00090849" w:rsidRPr="005A3AEC">
        <w:rPr>
          <w:rFonts w:cs="Times New Roman"/>
        </w:rPr>
        <w:t>mootorsõiduki</w:t>
      </w:r>
      <w:r w:rsidRPr="005A3AEC">
        <w:rPr>
          <w:szCs w:val="24"/>
        </w:rPr>
        <w:t xml:space="preserve">maksu määr neile sõidukitele, mille kohta puuduvad liiklusregistris andmed süsinikdioksiidi heite kohta. </w:t>
      </w:r>
    </w:p>
    <w:p w14:paraId="02A9DB7E" w14:textId="77777777" w:rsidR="00995F02" w:rsidRPr="005A3AEC" w:rsidRDefault="00995F02" w:rsidP="00995F02">
      <w:pPr>
        <w:jc w:val="both"/>
        <w:rPr>
          <w:szCs w:val="24"/>
        </w:rPr>
      </w:pPr>
    </w:p>
    <w:p w14:paraId="4956297E" w14:textId="55B38BCF" w:rsidR="00995F02" w:rsidRPr="005A3AEC" w:rsidRDefault="00995F02" w:rsidP="00995F02">
      <w:pPr>
        <w:jc w:val="both"/>
      </w:pPr>
      <w:r w:rsidRPr="005A3AEC">
        <w:t>Maksustamise aluseks olev CO</w:t>
      </w:r>
      <w:r w:rsidRPr="005A3AEC">
        <w:rPr>
          <w:vertAlign w:val="subscript"/>
        </w:rPr>
        <w:t>2</w:t>
      </w:r>
      <w:r w:rsidRPr="005A3AEC">
        <w:t xml:space="preserve"> eriheite näit on paljudel sõidukitel liiklusregistris erinevatel põhjustel märkimata. Peamiselt on need vanemad sõidukid, mis on registreeritud ajal, mil CO</w:t>
      </w:r>
      <w:r w:rsidRPr="005A3AEC">
        <w:rPr>
          <w:vertAlign w:val="subscript"/>
        </w:rPr>
        <w:t xml:space="preserve">2 </w:t>
      </w:r>
      <w:r w:rsidRPr="005A3AEC">
        <w:t>mõõtmine ja märkimine ei olnud kohustuslik. Nendele sõidukitele määratakse CO</w:t>
      </w:r>
      <w:r w:rsidRPr="005A3AEC">
        <w:rPr>
          <w:vertAlign w:val="subscript"/>
        </w:rPr>
        <w:t xml:space="preserve">2 </w:t>
      </w:r>
      <w:r w:rsidRPr="005A3AEC">
        <w:t xml:space="preserve">WLTP meetodi referentsväärtus </w:t>
      </w:r>
      <w:r w:rsidR="004C4657">
        <w:t xml:space="preserve">(metoodika väljatöötamise kirjeldus on eelnõu lisas 3) </w:t>
      </w:r>
      <w:r w:rsidRPr="005A3AEC">
        <w:t xml:space="preserve">grammides kilomeetri kohta, mis arvutatakse muude registrisse märgitud näitajate põhjal, milleks on mootori võimsus, sõiduki tühimass ja vanus. Need näitajad valiti </w:t>
      </w:r>
      <w:proofErr w:type="spellStart"/>
      <w:r w:rsidRPr="005A3AEC">
        <w:t>ökonomeetrilise</w:t>
      </w:r>
      <w:proofErr w:type="spellEnd"/>
      <w:r w:rsidRPr="005A3AEC">
        <w:t xml:space="preserve"> analüüsi tulemusena, leidmaks parim võimalik seos CO</w:t>
      </w:r>
      <w:r w:rsidRPr="005A3AEC">
        <w:rPr>
          <w:vertAlign w:val="subscript"/>
        </w:rPr>
        <w:t>2</w:t>
      </w:r>
      <w:r w:rsidRPr="005A3AEC">
        <w:t xml:space="preserve"> eriheitega. </w:t>
      </w:r>
    </w:p>
    <w:p w14:paraId="0982B3E0" w14:textId="77777777" w:rsidR="00995F02" w:rsidRPr="005A3AEC" w:rsidRDefault="00995F02" w:rsidP="00995F02">
      <w:pPr>
        <w:jc w:val="both"/>
      </w:pPr>
    </w:p>
    <w:p w14:paraId="763B4E78" w14:textId="59F0D9D8" w:rsidR="00995F02" w:rsidRPr="005A3AEC" w:rsidRDefault="00995F02" w:rsidP="00995F02">
      <w:pPr>
        <w:jc w:val="both"/>
      </w:pPr>
      <w:r w:rsidRPr="005A3AEC">
        <w:t xml:space="preserve">Juhul kui arvutuse tulemusena saadud on suurem kui 350 g/km kohta, siis võrdsustatakse see 350-ga.    </w:t>
      </w:r>
    </w:p>
    <w:p w14:paraId="0ACFE606" w14:textId="77777777" w:rsidR="005D178A" w:rsidRDefault="005D178A" w:rsidP="005D178A">
      <w:pPr>
        <w:jc w:val="both"/>
      </w:pPr>
    </w:p>
    <w:p w14:paraId="3431B5FF" w14:textId="5C8007C3" w:rsidR="005D178A" w:rsidRPr="00BD0E04" w:rsidRDefault="005D178A" w:rsidP="005D178A">
      <w:pPr>
        <w:jc w:val="both"/>
        <w:rPr>
          <w:color w:val="000000" w:themeColor="text1"/>
        </w:rPr>
      </w:pPr>
      <w:r w:rsidRPr="00BD0E04">
        <w:rPr>
          <w:color w:val="000000" w:themeColor="text1"/>
        </w:rPr>
        <w:t xml:space="preserve">Näide </w:t>
      </w:r>
      <w:r w:rsidR="00BD0E04" w:rsidRPr="00BD0E04">
        <w:rPr>
          <w:color w:val="000000" w:themeColor="text1"/>
        </w:rPr>
        <w:t>CO</w:t>
      </w:r>
      <w:r w:rsidR="00BD0E04" w:rsidRPr="00BD0E04">
        <w:rPr>
          <w:color w:val="000000" w:themeColor="text1"/>
          <w:vertAlign w:val="subscript"/>
        </w:rPr>
        <w:t xml:space="preserve">2 </w:t>
      </w:r>
      <w:r w:rsidR="00BD0E04" w:rsidRPr="00BD0E04">
        <w:rPr>
          <w:color w:val="000000" w:themeColor="text1"/>
        </w:rPr>
        <w:t xml:space="preserve">eriheite WLTP meetodi referentsväärtuse arvutamisest </w:t>
      </w:r>
      <w:r w:rsidRPr="00BD0E04">
        <w:rPr>
          <w:color w:val="000000" w:themeColor="text1"/>
        </w:rPr>
        <w:t xml:space="preserve">kui liiklusregistris puuduvad andmed </w:t>
      </w:r>
      <w:r w:rsidRPr="00BD0E04">
        <w:rPr>
          <w:color w:val="000000" w:themeColor="text1"/>
          <w:szCs w:val="24"/>
        </w:rPr>
        <w:t xml:space="preserve">süsinikdioksiidi heite kohta. </w:t>
      </w:r>
      <w:r w:rsidRPr="00BD0E04">
        <w:rPr>
          <w:color w:val="000000" w:themeColor="text1"/>
        </w:rPr>
        <w:t>Antud näites kasutame 200</w:t>
      </w:r>
      <w:r w:rsidR="00D01594" w:rsidRPr="00BD0E04">
        <w:rPr>
          <w:color w:val="000000" w:themeColor="text1"/>
        </w:rPr>
        <w:t>1</w:t>
      </w:r>
      <w:r w:rsidRPr="00BD0E04">
        <w:rPr>
          <w:color w:val="000000" w:themeColor="text1"/>
        </w:rPr>
        <w:t xml:space="preserve">. a </w:t>
      </w:r>
      <w:r w:rsidR="00D01594" w:rsidRPr="00BD0E04">
        <w:rPr>
          <w:color w:val="000000" w:themeColor="text1"/>
        </w:rPr>
        <w:t xml:space="preserve">diiselmootoriga </w:t>
      </w:r>
      <w:r w:rsidRPr="00BD0E04">
        <w:rPr>
          <w:color w:val="000000" w:themeColor="text1"/>
        </w:rPr>
        <w:t xml:space="preserve">mudelit Volkswagen </w:t>
      </w:r>
      <w:proofErr w:type="spellStart"/>
      <w:r w:rsidRPr="00BD0E04">
        <w:rPr>
          <w:color w:val="000000" w:themeColor="text1"/>
        </w:rPr>
        <w:t>Passat</w:t>
      </w:r>
      <w:proofErr w:type="spellEnd"/>
      <w:r w:rsidRPr="00BD0E04">
        <w:rPr>
          <w:color w:val="000000" w:themeColor="text1"/>
        </w:rPr>
        <w:t xml:space="preserve"> (võimsus </w:t>
      </w:r>
      <w:r w:rsidR="00D01594" w:rsidRPr="00BD0E04">
        <w:rPr>
          <w:color w:val="000000" w:themeColor="text1"/>
        </w:rPr>
        <w:t xml:space="preserve">96 kilovatti, tühimass 1492 kilogrammi, vanus 24 aastat maksustamisperioodi alguse kuupäevaks). WLTP-meetodi referentsväärtus grammides kilomeetri kohta leitakse: (96 x 0,29) + (1492 x 0,07) + (24x4,92) – 35 = </w:t>
      </w:r>
      <w:r w:rsidR="00BD0E04" w:rsidRPr="00BD0E04">
        <w:rPr>
          <w:color w:val="000000" w:themeColor="text1"/>
        </w:rPr>
        <w:t xml:space="preserve">215. </w:t>
      </w:r>
    </w:p>
    <w:p w14:paraId="5C3E5757" w14:textId="36B6B775" w:rsidR="00995F02" w:rsidRPr="005A3AEC" w:rsidRDefault="00995F02" w:rsidP="00995F02">
      <w:pPr>
        <w:jc w:val="both"/>
      </w:pPr>
    </w:p>
    <w:p w14:paraId="5EA98749" w14:textId="77777777" w:rsidR="00995F02" w:rsidRPr="005A3AEC" w:rsidRDefault="00995F02" w:rsidP="00995F02">
      <w:pPr>
        <w:jc w:val="both"/>
      </w:pPr>
      <w:r w:rsidRPr="005A3AEC">
        <w:t>Saadud CO</w:t>
      </w:r>
      <w:r w:rsidRPr="005A3AEC">
        <w:rPr>
          <w:vertAlign w:val="subscript"/>
        </w:rPr>
        <w:t xml:space="preserve">2 </w:t>
      </w:r>
      <w:r w:rsidRPr="005A3AEC">
        <w:t>WLTP meetodi referentsväärtuse alusel arvutatakse maksumäär täpselt samamoodi nagu sõidukite puhul, millel on liiklusregistris olemas andmed WLTP-meetodiga arvutatud CO</w:t>
      </w:r>
      <w:r w:rsidRPr="005A3AEC">
        <w:rPr>
          <w:vertAlign w:val="subscript"/>
        </w:rPr>
        <w:t xml:space="preserve">2 </w:t>
      </w:r>
      <w:r w:rsidRPr="005A3AEC">
        <w:t xml:space="preserve">eriheite kohta. </w:t>
      </w:r>
    </w:p>
    <w:p w14:paraId="28B7DDD4" w14:textId="77777777" w:rsidR="00995F02" w:rsidRPr="005A3AEC" w:rsidRDefault="00995F02" w:rsidP="00995F02">
      <w:pPr>
        <w:jc w:val="both"/>
      </w:pPr>
    </w:p>
    <w:p w14:paraId="30C5CD7B" w14:textId="77777777" w:rsidR="00995F02" w:rsidRPr="005A3AEC" w:rsidRDefault="00995F02" w:rsidP="00995F02">
      <w:pPr>
        <w:jc w:val="both"/>
      </w:pPr>
      <w:r w:rsidRPr="005A3AEC">
        <w:t>Välise laadimisvõimalusega hübriidsõidukite CO</w:t>
      </w:r>
      <w:r w:rsidRPr="005A3AEC">
        <w:rPr>
          <w:vertAlign w:val="subscript"/>
        </w:rPr>
        <w:t xml:space="preserve">2 </w:t>
      </w:r>
      <w:r w:rsidRPr="005A3AEC">
        <w:t xml:space="preserve">WLTP meetodi referentsväärtust ei hinnata, sest referentsväärtus jääks usutavalt allapoole taset 118 g/km kohta.  </w:t>
      </w:r>
    </w:p>
    <w:p w14:paraId="70B056C3" w14:textId="3EED7E6E" w:rsidR="00AE291C" w:rsidRPr="005A3AEC" w:rsidRDefault="00AE291C" w:rsidP="00AE291C">
      <w:pPr>
        <w:jc w:val="both"/>
        <w:rPr>
          <w:szCs w:val="24"/>
        </w:rPr>
      </w:pPr>
    </w:p>
    <w:p w14:paraId="37FD5D58" w14:textId="605BA29E" w:rsidR="00AE291C" w:rsidRPr="005A3AEC" w:rsidRDefault="00AE291C" w:rsidP="00AE291C">
      <w:pPr>
        <w:shd w:val="clear" w:color="auto" w:fill="FFFFFF"/>
        <w:jc w:val="both"/>
        <w:rPr>
          <w:szCs w:val="24"/>
          <w:bdr w:val="none" w:sz="0" w:space="0" w:color="auto" w:frame="1"/>
          <w:lang w:eastAsia="et-EE"/>
        </w:rPr>
      </w:pPr>
      <w:r w:rsidRPr="005A3AEC">
        <w:rPr>
          <w:b/>
          <w:bCs/>
          <w:szCs w:val="24"/>
        </w:rPr>
        <w:lastRenderedPageBreak/>
        <w:t xml:space="preserve">Lõikes </w:t>
      </w:r>
      <w:r w:rsidR="00010E3A">
        <w:rPr>
          <w:b/>
          <w:bCs/>
          <w:szCs w:val="24"/>
        </w:rPr>
        <w:t>8</w:t>
      </w:r>
      <w:r w:rsidRPr="005A3AEC">
        <w:rPr>
          <w:szCs w:val="24"/>
        </w:rPr>
        <w:t xml:space="preserve"> sätestatakse </w:t>
      </w:r>
      <w:r w:rsidR="00090849" w:rsidRPr="005A3AEC">
        <w:rPr>
          <w:rFonts w:cs="Times New Roman"/>
        </w:rPr>
        <w:t>mootorsõiduki</w:t>
      </w:r>
      <w:r w:rsidRPr="005A3AEC">
        <w:rPr>
          <w:szCs w:val="24"/>
        </w:rPr>
        <w:t xml:space="preserve">maksu määr elektrilistele sõiduautodele. Maksu baasosa on sama, mis teistel sõidukitel, kuid raskematele elektriautodele rakendatakse </w:t>
      </w:r>
      <w:r w:rsidRPr="005A3AEC">
        <w:t xml:space="preserve"> </w:t>
      </w:r>
      <w:r w:rsidRPr="005A3AEC">
        <w:rPr>
          <w:szCs w:val="24"/>
        </w:rPr>
        <w:t>massiosa selliselt, et 2400 kilogrammist täismassi ületav iga kilogramm maksustatakse 0,40 euroga kuni summani 440 eurot. Selliselt ei jää maksustamata keskmistest elektriautodest raskemad ja ebamõistlikumad valikud. Siiski jääb maksustamise mõttes ka raskem elektriauto võrreldes sama klassi sisepõlemismootoriga autoga oluliselt madalamalt maksustatuks, et soodustada transpordisektori CO</w:t>
      </w:r>
      <w:r w:rsidRPr="005A3AEC">
        <w:rPr>
          <w:szCs w:val="24"/>
          <w:vertAlign w:val="subscript"/>
        </w:rPr>
        <w:t>2</w:t>
      </w:r>
      <w:r w:rsidRPr="005A3AEC">
        <w:rPr>
          <w:szCs w:val="24"/>
        </w:rPr>
        <w:t xml:space="preserve"> heite vähendamist. Näitena võib tuua, et allapoole 2400 kilogrammist täismassi jääb väga palju elektriautode mudeleid, näiteks Nissan </w:t>
      </w:r>
      <w:proofErr w:type="spellStart"/>
      <w:r w:rsidRPr="005A3AEC">
        <w:rPr>
          <w:szCs w:val="24"/>
        </w:rPr>
        <w:t>Leaf</w:t>
      </w:r>
      <w:proofErr w:type="spellEnd"/>
      <w:r w:rsidRPr="005A3AEC">
        <w:rPr>
          <w:szCs w:val="24"/>
        </w:rPr>
        <w:t xml:space="preserve">, Peugeot 208, Renault </w:t>
      </w:r>
      <w:proofErr w:type="spellStart"/>
      <w:r w:rsidRPr="005A3AEC">
        <w:rPr>
          <w:szCs w:val="24"/>
        </w:rPr>
        <w:t>Zoe</w:t>
      </w:r>
      <w:proofErr w:type="spellEnd"/>
      <w:r w:rsidRPr="005A3AEC">
        <w:rPr>
          <w:szCs w:val="24"/>
        </w:rPr>
        <w:t xml:space="preserve"> ja Megane, Volkswagen ID3, Tesla </w:t>
      </w:r>
      <w:proofErr w:type="spellStart"/>
      <w:r w:rsidRPr="005A3AEC">
        <w:rPr>
          <w:szCs w:val="24"/>
        </w:rPr>
        <w:t>Model</w:t>
      </w:r>
      <w:proofErr w:type="spellEnd"/>
      <w:r w:rsidRPr="005A3AEC">
        <w:rPr>
          <w:szCs w:val="24"/>
        </w:rPr>
        <w:t xml:space="preserve"> 3 jne. </w:t>
      </w:r>
    </w:p>
    <w:p w14:paraId="3D4A1480" w14:textId="77777777" w:rsidR="00416096" w:rsidRPr="005A3AEC" w:rsidRDefault="00416096" w:rsidP="00AE291C">
      <w:pPr>
        <w:shd w:val="clear" w:color="auto" w:fill="FFFFFF"/>
        <w:jc w:val="both"/>
        <w:rPr>
          <w:szCs w:val="24"/>
        </w:rPr>
      </w:pPr>
    </w:p>
    <w:p w14:paraId="04BAD412" w14:textId="73ED2695" w:rsidR="00416096" w:rsidRPr="005A3AEC" w:rsidRDefault="00416096" w:rsidP="00416096">
      <w:pPr>
        <w:shd w:val="clear" w:color="auto" w:fill="FFFFFF"/>
        <w:jc w:val="both"/>
      </w:pPr>
      <w:r w:rsidRPr="005A3AEC">
        <w:rPr>
          <w:b/>
          <w:bCs/>
          <w:szCs w:val="24"/>
        </w:rPr>
        <w:t xml:space="preserve">Lõikes </w:t>
      </w:r>
      <w:r w:rsidR="00010E3A">
        <w:rPr>
          <w:b/>
          <w:bCs/>
          <w:szCs w:val="24"/>
        </w:rPr>
        <w:t>9</w:t>
      </w:r>
      <w:r w:rsidRPr="005A3AEC">
        <w:rPr>
          <w:szCs w:val="24"/>
        </w:rPr>
        <w:t xml:space="preserve"> sätestatakse M1 ja M1G kategooria autoelamute maksustamine </w:t>
      </w:r>
      <w:r w:rsidRPr="005A3AEC">
        <w:t xml:space="preserve">N1- ja N1G-kategooria mootorsõiduki </w:t>
      </w:r>
      <w:r w:rsidR="008F4864" w:rsidRPr="005A3AEC">
        <w:rPr>
          <w:rFonts w:cs="Times New Roman"/>
        </w:rPr>
        <w:t>mootorsõiduki</w:t>
      </w:r>
      <w:r w:rsidRPr="005A3AEC">
        <w:t xml:space="preserve">maksu määraga. Seega tuleb autoelamute maksukoormus üldjuhul oluliselt madalam võrreldes olukorraga kui rakendataks sõiduautode maksumäärasid. </w:t>
      </w:r>
      <w:r w:rsidRPr="005A3AEC">
        <w:rPr>
          <w:szCs w:val="24"/>
        </w:rPr>
        <w:t>Autoelamud on levinumalt võimsusega 90–140 kilovatti ja pikkusega 5,1–7 meetrit. Selliste sõidukite CO</w:t>
      </w:r>
      <w:r w:rsidRPr="005A3AEC">
        <w:rPr>
          <w:szCs w:val="24"/>
          <w:vertAlign w:val="subscript"/>
        </w:rPr>
        <w:t>2</w:t>
      </w:r>
      <w:r w:rsidRPr="005A3AEC">
        <w:rPr>
          <w:szCs w:val="24"/>
        </w:rPr>
        <w:t xml:space="preserve"> heide on suhteliselt kõrge, seda peamiselt tulenevalt nende raskusest ja kerekujust. </w:t>
      </w:r>
      <w:r w:rsidR="008F4864" w:rsidRPr="005A3AEC">
        <w:rPr>
          <w:rFonts w:cs="Times New Roman"/>
        </w:rPr>
        <w:t>Mootorsõiduki</w:t>
      </w:r>
      <w:r w:rsidRPr="005A3AEC">
        <w:rPr>
          <w:szCs w:val="24"/>
        </w:rPr>
        <w:t>maksu vanusekordajat käesolevas lõikes nimetatud autoelamute puhul ei rakendata, sest vanusekordajat ei rakendata N-kategooria puhul mitte ühelgi juhul.</w:t>
      </w:r>
    </w:p>
    <w:p w14:paraId="070D2976" w14:textId="7B0EAF41" w:rsidR="00AE291C" w:rsidRPr="005A3AEC" w:rsidRDefault="00AE291C" w:rsidP="007F457F">
      <w:pPr>
        <w:jc w:val="both"/>
        <w:rPr>
          <w:rFonts w:cs="Times New Roman"/>
        </w:rPr>
      </w:pPr>
    </w:p>
    <w:p w14:paraId="7D664247" w14:textId="10865DF6" w:rsidR="00033195" w:rsidRPr="005A3AEC" w:rsidRDefault="00033195" w:rsidP="007F457F">
      <w:pPr>
        <w:jc w:val="both"/>
        <w:rPr>
          <w:rFonts w:cs="Times New Roman"/>
        </w:rPr>
      </w:pPr>
      <w:r w:rsidRPr="005A3AEC">
        <w:rPr>
          <w:rFonts w:cs="Times New Roman"/>
          <w:b/>
          <w:bCs/>
        </w:rPr>
        <w:t>Eelnõu § 1</w:t>
      </w:r>
      <w:r w:rsidR="009F101F" w:rsidRPr="005A3AEC">
        <w:rPr>
          <w:rFonts w:cs="Times New Roman"/>
          <w:b/>
          <w:bCs/>
        </w:rPr>
        <w:t>3</w:t>
      </w:r>
      <w:r w:rsidR="008712DA" w:rsidRPr="005A3AEC">
        <w:rPr>
          <w:rFonts w:cs="Times New Roman"/>
          <w:b/>
          <w:bCs/>
        </w:rPr>
        <w:t>.</w:t>
      </w:r>
      <w:r w:rsidRPr="005A3AEC">
        <w:rPr>
          <w:rFonts w:cs="Times New Roman"/>
          <w:b/>
          <w:bCs/>
        </w:rPr>
        <w:t xml:space="preserve"> </w:t>
      </w:r>
      <w:r w:rsidRPr="005A3AEC">
        <w:rPr>
          <w:b/>
          <w:bCs/>
          <w:szCs w:val="24"/>
          <w:bdr w:val="none" w:sz="0" w:space="0" w:color="auto" w:frame="1"/>
          <w:lang w:eastAsia="et-EE"/>
        </w:rPr>
        <w:t>N1</w:t>
      </w:r>
      <w:r w:rsidR="004F4CBC" w:rsidRPr="005A3AEC">
        <w:rPr>
          <w:b/>
          <w:bCs/>
          <w:szCs w:val="24"/>
          <w:bdr w:val="none" w:sz="0" w:space="0" w:color="auto" w:frame="1"/>
          <w:lang w:eastAsia="et-EE"/>
        </w:rPr>
        <w:t>-</w:t>
      </w:r>
      <w:r w:rsidRPr="005A3AEC">
        <w:rPr>
          <w:b/>
          <w:bCs/>
          <w:szCs w:val="24"/>
          <w:bdr w:val="none" w:sz="0" w:space="0" w:color="auto" w:frame="1"/>
          <w:lang w:eastAsia="et-EE"/>
        </w:rPr>
        <w:t xml:space="preserve">kategooria mootorsõidukite </w:t>
      </w:r>
      <w:r w:rsidR="008F4864" w:rsidRPr="005A3AEC">
        <w:rPr>
          <w:b/>
          <w:bCs/>
          <w:szCs w:val="24"/>
          <w:bdr w:val="none" w:sz="0" w:space="0" w:color="auto" w:frame="1"/>
          <w:lang w:eastAsia="et-EE"/>
        </w:rPr>
        <w:t>mootorsõiduki</w:t>
      </w:r>
      <w:r w:rsidRPr="005A3AEC">
        <w:rPr>
          <w:b/>
          <w:bCs/>
          <w:szCs w:val="24"/>
          <w:bdr w:val="none" w:sz="0" w:space="0" w:color="auto" w:frame="1"/>
          <w:lang w:eastAsia="et-EE"/>
        </w:rPr>
        <w:t>maksu määrad</w:t>
      </w:r>
    </w:p>
    <w:p w14:paraId="65C994B9" w14:textId="0CF31EA7" w:rsidR="00033195" w:rsidRPr="005A3AEC" w:rsidRDefault="008712DA" w:rsidP="00033195">
      <w:pPr>
        <w:jc w:val="both"/>
        <w:rPr>
          <w:rFonts w:cs="Times New Roman"/>
        </w:rPr>
      </w:pPr>
      <w:r w:rsidRPr="005A3AEC">
        <w:rPr>
          <w:rFonts w:cs="Times New Roman"/>
        </w:rPr>
        <w:t>M</w:t>
      </w:r>
      <w:r w:rsidR="00033195" w:rsidRPr="005A3AEC">
        <w:rPr>
          <w:rFonts w:cs="Times New Roman"/>
        </w:rPr>
        <w:t xml:space="preserve">ootorsõiduki </w:t>
      </w:r>
      <w:r w:rsidR="008F4864" w:rsidRPr="005A3AEC">
        <w:rPr>
          <w:rFonts w:cs="Times New Roman"/>
        </w:rPr>
        <w:t>mootorsõiduki</w:t>
      </w:r>
      <w:r w:rsidR="00033195" w:rsidRPr="005A3AEC">
        <w:rPr>
          <w:rFonts w:cs="Times New Roman"/>
        </w:rPr>
        <w:t>maks kehtestatakse N1</w:t>
      </w:r>
      <w:r w:rsidR="004F4CBC" w:rsidRPr="005A3AEC">
        <w:rPr>
          <w:rFonts w:cs="Times New Roman"/>
        </w:rPr>
        <w:t>-</w:t>
      </w:r>
      <w:r w:rsidR="00033195" w:rsidRPr="005A3AEC">
        <w:rPr>
          <w:rFonts w:cs="Times New Roman"/>
        </w:rPr>
        <w:t>kategooria sõidukitele WLTP meetodiga arvutatud CO</w:t>
      </w:r>
      <w:r w:rsidR="00033195" w:rsidRPr="005A3AEC">
        <w:rPr>
          <w:rFonts w:cs="Times New Roman"/>
          <w:vertAlign w:val="subscript"/>
        </w:rPr>
        <w:t>2</w:t>
      </w:r>
      <w:r w:rsidR="00033195" w:rsidRPr="005A3AEC">
        <w:rPr>
          <w:rFonts w:cs="Times New Roman"/>
        </w:rPr>
        <w:t xml:space="preserve"> heite kohta, võttes aluseks liiklusregistri andmed. N kategooria (veoauto) sõidukid on vähemalt </w:t>
      </w:r>
      <w:proofErr w:type="spellStart"/>
      <w:r w:rsidR="00033195" w:rsidRPr="005A3AEC">
        <w:rPr>
          <w:rFonts w:cs="Times New Roman"/>
        </w:rPr>
        <w:t>neljarattalised</w:t>
      </w:r>
      <w:proofErr w:type="spellEnd"/>
      <w:r w:rsidR="00033195" w:rsidRPr="005A3AEC">
        <w:rPr>
          <w:rFonts w:cs="Times New Roman"/>
        </w:rPr>
        <w:t xml:space="preserve"> veoseveoks konstrueeritud ja valmistatud mootorsõidukid. N1 kategooria täismassi piir on 3500kg.</w:t>
      </w:r>
    </w:p>
    <w:p w14:paraId="015B5A92" w14:textId="77777777" w:rsidR="00033195" w:rsidRPr="005A3AEC" w:rsidRDefault="00033195" w:rsidP="00033195">
      <w:pPr>
        <w:jc w:val="both"/>
        <w:rPr>
          <w:rFonts w:cs="Times New Roman"/>
        </w:rPr>
      </w:pPr>
      <w:r w:rsidRPr="005A3AEC">
        <w:rPr>
          <w:rFonts w:cs="Times New Roman"/>
        </w:rPr>
        <w:t xml:space="preserve"> </w:t>
      </w:r>
    </w:p>
    <w:p w14:paraId="28AE52F4" w14:textId="5D023F2A" w:rsidR="00033195" w:rsidRPr="005A3AEC" w:rsidRDefault="00033195" w:rsidP="00033195">
      <w:pPr>
        <w:jc w:val="both"/>
        <w:rPr>
          <w:rFonts w:cs="Times New Roman"/>
        </w:rPr>
      </w:pPr>
      <w:r w:rsidRPr="005A3AEC">
        <w:rPr>
          <w:rFonts w:cs="Times New Roman"/>
        </w:rPr>
        <w:t>Uute kaubikute süsinikuemissioonide eesmärk aastatel 2020–2024 on WLTP meetodiga arvutatult 205g CO</w:t>
      </w:r>
      <w:r w:rsidRPr="005A3AEC">
        <w:rPr>
          <w:rFonts w:cs="Times New Roman"/>
          <w:vertAlign w:val="subscript"/>
        </w:rPr>
        <w:t>2</w:t>
      </w:r>
      <w:r w:rsidRPr="005A3AEC">
        <w:rPr>
          <w:rFonts w:cs="Times New Roman"/>
        </w:rPr>
        <w:t>/km kohta. Perioodi 2025–2029 lõpuks on eesmärk jõuda tasemeni 153g CO</w:t>
      </w:r>
      <w:r w:rsidRPr="005A3AEC">
        <w:rPr>
          <w:rFonts w:cs="Times New Roman"/>
          <w:vertAlign w:val="subscript"/>
        </w:rPr>
        <w:t>2</w:t>
      </w:r>
      <w:r w:rsidRPr="005A3AEC">
        <w:rPr>
          <w:rFonts w:cs="Times New Roman"/>
        </w:rPr>
        <w:t>/km kohta, perioodi 2030–2034 lõpuks tasemeni 90g CO</w:t>
      </w:r>
      <w:r w:rsidRPr="005A3AEC">
        <w:rPr>
          <w:rFonts w:cs="Times New Roman"/>
          <w:vertAlign w:val="subscript"/>
        </w:rPr>
        <w:t>2</w:t>
      </w:r>
      <w:r w:rsidRPr="005A3AEC">
        <w:rPr>
          <w:rFonts w:cs="Times New Roman"/>
        </w:rPr>
        <w:t xml:space="preserve">/km kohta. Peale seda on eesmärgiks </w:t>
      </w:r>
      <w:proofErr w:type="spellStart"/>
      <w:r w:rsidRPr="005A3AEC">
        <w:rPr>
          <w:rFonts w:cs="Times New Roman"/>
        </w:rPr>
        <w:t>heitmevabad</w:t>
      </w:r>
      <w:proofErr w:type="spellEnd"/>
      <w:r w:rsidRPr="005A3AEC">
        <w:rPr>
          <w:rFonts w:cs="Times New Roman"/>
        </w:rPr>
        <w:t xml:space="preserve"> sõidukid. N1</w:t>
      </w:r>
      <w:r w:rsidR="004F4CBC" w:rsidRPr="005A3AEC">
        <w:rPr>
          <w:rFonts w:cs="Times New Roman"/>
        </w:rPr>
        <w:t>-</w:t>
      </w:r>
      <w:r w:rsidRPr="005A3AEC">
        <w:rPr>
          <w:rFonts w:cs="Times New Roman"/>
        </w:rPr>
        <w:t xml:space="preserve">kategooria sõidukite </w:t>
      </w:r>
      <w:r w:rsidR="008F4864" w:rsidRPr="005A3AEC">
        <w:rPr>
          <w:rFonts w:cs="Times New Roman"/>
        </w:rPr>
        <w:t>mootorsõiduki</w:t>
      </w:r>
      <w:r w:rsidRPr="005A3AEC">
        <w:rPr>
          <w:rFonts w:cs="Times New Roman"/>
        </w:rPr>
        <w:t xml:space="preserve">maksu määrade puhul on arvestatud nimetatud eesmärkidega. Sõidukid, millel WLTP alusel hinnatud heidet ei ole, maksustatakse NEDC näitaja alusel, kuid kuna kahe metoodika vahel on keskmine hinnanguerinevus, konverteeritakse see näitaja WLTP tasemele. </w:t>
      </w:r>
    </w:p>
    <w:p w14:paraId="42B13228" w14:textId="77777777" w:rsidR="00033195" w:rsidRPr="005A3AEC" w:rsidRDefault="00033195" w:rsidP="00033195">
      <w:pPr>
        <w:jc w:val="both"/>
        <w:rPr>
          <w:rFonts w:cs="Times New Roman"/>
        </w:rPr>
      </w:pPr>
      <w:r w:rsidRPr="005A3AEC">
        <w:rPr>
          <w:rFonts w:cs="Times New Roman"/>
        </w:rPr>
        <w:t xml:space="preserve">   </w:t>
      </w:r>
    </w:p>
    <w:p w14:paraId="22DE13DE" w14:textId="75D7A9B9" w:rsidR="00033195" w:rsidRPr="005A3AEC" w:rsidRDefault="00033195" w:rsidP="00033195">
      <w:pPr>
        <w:jc w:val="both"/>
        <w:rPr>
          <w:rFonts w:cs="Times New Roman"/>
        </w:rPr>
      </w:pPr>
      <w:r w:rsidRPr="005A3AEC">
        <w:rPr>
          <w:rFonts w:cs="Times New Roman"/>
        </w:rPr>
        <w:t>Üldine loogika on, et Eestis registreeritud N1</w:t>
      </w:r>
      <w:r w:rsidR="004F4CBC" w:rsidRPr="005A3AEC">
        <w:rPr>
          <w:rFonts w:cs="Times New Roman"/>
        </w:rPr>
        <w:t>-</w:t>
      </w:r>
      <w:r w:rsidRPr="005A3AEC">
        <w:rPr>
          <w:rFonts w:cs="Times New Roman"/>
        </w:rPr>
        <w:t>sõidukite CO</w:t>
      </w:r>
      <w:r w:rsidRPr="005A3AEC">
        <w:rPr>
          <w:rFonts w:cs="Times New Roman"/>
          <w:vertAlign w:val="subscript"/>
        </w:rPr>
        <w:t>2</w:t>
      </w:r>
      <w:r w:rsidRPr="005A3AEC">
        <w:rPr>
          <w:rFonts w:cs="Times New Roman"/>
        </w:rPr>
        <w:t xml:space="preserve"> emissiooni hakatakse maksustama alates tasemest 205g CO</w:t>
      </w:r>
      <w:r w:rsidRPr="005A3AEC">
        <w:rPr>
          <w:rFonts w:cs="Times New Roman"/>
          <w:vertAlign w:val="subscript"/>
        </w:rPr>
        <w:t>2</w:t>
      </w:r>
      <w:r w:rsidRPr="005A3AEC">
        <w:rPr>
          <w:rFonts w:cs="Times New Roman"/>
        </w:rPr>
        <w:t>/km kohta. Sellest tasemest jäävad allapoole suurem osa väiksematest kaubikutest, mis levinumalt on väikeste gabariitidega (pikkus alla 4,5 meetri ja täismass alla 2500 kg) ning varustatud suhteliselt väikese võimsusega diiselmootoritega. Suuremate kaubikute kategoorias (pikkus ligikaudu 6 meetrit ja rohkem ning täismass 3500 kg) on liiklusregistris mudeleid, mille CO</w:t>
      </w:r>
      <w:r w:rsidRPr="005A3AEC">
        <w:rPr>
          <w:rFonts w:cs="Times New Roman"/>
          <w:vertAlign w:val="subscript"/>
        </w:rPr>
        <w:t>2</w:t>
      </w:r>
      <w:r w:rsidRPr="005A3AEC">
        <w:rPr>
          <w:rFonts w:cs="Times New Roman"/>
        </w:rPr>
        <w:t>/km näit on sellele eesmärgile väga lähedal (näiteks 235 g CO</w:t>
      </w:r>
      <w:r w:rsidRPr="005A3AEC">
        <w:rPr>
          <w:rFonts w:cs="Times New Roman"/>
          <w:vertAlign w:val="subscript"/>
        </w:rPr>
        <w:t>2</w:t>
      </w:r>
      <w:r w:rsidRPr="005A3AEC">
        <w:rPr>
          <w:rFonts w:cs="Times New Roman"/>
        </w:rPr>
        <w:t>/km kohta). Võib eeldada, et juba lähiaastatel tulevad müügile suured kaubikud, mis sihttaseme täidavad. Praegu on liiklusregistris enamuses täismassiga 3500 kg kaubikud, mille heide on vahemikus 250–280 g CO</w:t>
      </w:r>
      <w:r w:rsidRPr="005A3AEC">
        <w:rPr>
          <w:rFonts w:cs="Times New Roman"/>
          <w:vertAlign w:val="subscript"/>
        </w:rPr>
        <w:t>2</w:t>
      </w:r>
      <w:r w:rsidRPr="005A3AEC">
        <w:rPr>
          <w:rFonts w:cs="Times New Roman"/>
        </w:rPr>
        <w:t>/km kohta.  Selleks, et rohkem eristada sõidukeid, mille CO</w:t>
      </w:r>
      <w:r w:rsidRPr="005A3AEC">
        <w:rPr>
          <w:rFonts w:cs="Times New Roman"/>
          <w:vertAlign w:val="subscript"/>
        </w:rPr>
        <w:t xml:space="preserve">2 </w:t>
      </w:r>
      <w:r w:rsidRPr="005A3AEC">
        <w:rPr>
          <w:rFonts w:cs="Times New Roman"/>
        </w:rPr>
        <w:t xml:space="preserve">heide on suurem, on välja pakutud kasvavad maksuvahemikud vastavalt </w:t>
      </w:r>
      <w:proofErr w:type="spellStart"/>
      <w:r w:rsidRPr="005A3AEC">
        <w:rPr>
          <w:rFonts w:cs="Times New Roman"/>
        </w:rPr>
        <w:t>süsinikuheitmele</w:t>
      </w:r>
      <w:proofErr w:type="spellEnd"/>
      <w:r w:rsidRPr="005A3AEC">
        <w:rPr>
          <w:rFonts w:cs="Times New Roman"/>
        </w:rPr>
        <w:t xml:space="preserve">. Seda osa süsinikuheitmest, mis jääb allapoole autotootjate sihttaset ei maksustata, sest turule ei ole veel jõudnud selliseid täiselektrilisi kaubikuid, mis sõiduulatuse poolest Eesti klimaatilistes tingimustes võiksid konkureerida sisepõlemismootoriga kaubikutega ja pakkuda universaalselt võrreldavat asendust. </w:t>
      </w:r>
    </w:p>
    <w:p w14:paraId="57E8DBBF" w14:textId="77777777" w:rsidR="00033195" w:rsidRPr="005A3AEC" w:rsidRDefault="00033195" w:rsidP="00033195">
      <w:pPr>
        <w:jc w:val="both"/>
        <w:rPr>
          <w:rFonts w:cs="Times New Roman"/>
        </w:rPr>
      </w:pPr>
    </w:p>
    <w:p w14:paraId="1B431005" w14:textId="77777777" w:rsidR="00033195" w:rsidRPr="005A3AEC" w:rsidRDefault="00033195" w:rsidP="00033195">
      <w:pPr>
        <w:jc w:val="both"/>
        <w:rPr>
          <w:rFonts w:cs="Times New Roman"/>
        </w:rPr>
      </w:pPr>
      <w:r w:rsidRPr="005A3AEC">
        <w:rPr>
          <w:rFonts w:cs="Times New Roman"/>
          <w:b/>
          <w:bCs/>
        </w:rPr>
        <w:lastRenderedPageBreak/>
        <w:t>Lõike 1</w:t>
      </w:r>
      <w:r w:rsidRPr="005A3AEC">
        <w:rPr>
          <w:rFonts w:cs="Times New Roman"/>
        </w:rPr>
        <w:t xml:space="preserve"> järgi on lisaks baasosale, mis on 50 eurot, iga CO</w:t>
      </w:r>
      <w:r w:rsidRPr="005A3AEC">
        <w:rPr>
          <w:rFonts w:cs="Times New Roman"/>
          <w:vertAlign w:val="subscript"/>
        </w:rPr>
        <w:t>2</w:t>
      </w:r>
      <w:r w:rsidRPr="005A3AEC">
        <w:rPr>
          <w:rFonts w:cs="Times New Roman"/>
        </w:rPr>
        <w:t xml:space="preserve"> heite gramm vahemikus 205–250g CO</w:t>
      </w:r>
      <w:r w:rsidRPr="005A3AEC">
        <w:rPr>
          <w:rFonts w:cs="Times New Roman"/>
          <w:vertAlign w:val="subscript"/>
        </w:rPr>
        <w:t>2</w:t>
      </w:r>
      <w:r w:rsidRPr="005A3AEC">
        <w:rPr>
          <w:rFonts w:cs="Times New Roman"/>
        </w:rPr>
        <w:t>/km kohta maksustatud 3 euroga, vahemikus 251–300g CO</w:t>
      </w:r>
      <w:r w:rsidRPr="005A3AEC">
        <w:rPr>
          <w:rFonts w:cs="Times New Roman"/>
          <w:vertAlign w:val="subscript"/>
        </w:rPr>
        <w:t>2</w:t>
      </w:r>
      <w:r w:rsidRPr="005A3AEC">
        <w:rPr>
          <w:rFonts w:cs="Times New Roman"/>
        </w:rPr>
        <w:t>/km kohta maksustatud 3,5 euroga ning 301 ja enam grammi CO</w:t>
      </w:r>
      <w:r w:rsidRPr="005A3AEC">
        <w:rPr>
          <w:rFonts w:cs="Times New Roman"/>
          <w:vertAlign w:val="subscript"/>
        </w:rPr>
        <w:t>2</w:t>
      </w:r>
      <w:r w:rsidRPr="005A3AEC">
        <w:rPr>
          <w:rFonts w:cs="Times New Roman"/>
        </w:rPr>
        <w:t xml:space="preserve">/km kohta maksustatud 4 euroga. </w:t>
      </w:r>
    </w:p>
    <w:p w14:paraId="76CA5D4A" w14:textId="77777777" w:rsidR="00033195" w:rsidRPr="005A3AEC" w:rsidRDefault="00033195" w:rsidP="00033195">
      <w:pPr>
        <w:jc w:val="both"/>
        <w:rPr>
          <w:rFonts w:cs="Times New Roman"/>
        </w:rPr>
      </w:pPr>
    </w:p>
    <w:p w14:paraId="2CABB383" w14:textId="77777777" w:rsidR="00C82578" w:rsidRPr="005A3AEC" w:rsidRDefault="00C82578" w:rsidP="00C82578">
      <w:pPr>
        <w:jc w:val="both"/>
        <w:rPr>
          <w:rFonts w:cs="Times New Roman"/>
        </w:rPr>
      </w:pPr>
      <w:r w:rsidRPr="005A3AEC">
        <w:rPr>
          <w:rFonts w:cs="Times New Roman"/>
          <w:b/>
          <w:bCs/>
        </w:rPr>
        <w:t>Lõikes 2</w:t>
      </w:r>
      <w:r w:rsidRPr="005A3AEC">
        <w:rPr>
          <w:rFonts w:cs="Times New Roman"/>
        </w:rPr>
        <w:t xml:space="preserve"> sätestatakse CO</w:t>
      </w:r>
      <w:r w:rsidRPr="005A3AEC">
        <w:rPr>
          <w:rFonts w:cs="Times New Roman"/>
          <w:vertAlign w:val="subscript"/>
        </w:rPr>
        <w:t>2</w:t>
      </w:r>
      <w:r w:rsidRPr="005A3AEC">
        <w:rPr>
          <w:rFonts w:cs="Times New Roman"/>
        </w:rPr>
        <w:t xml:space="preserve"> määramise metoodika kui sõiduki kohta puudub liiklusregistris WLTP meetodiga määratud CO</w:t>
      </w:r>
      <w:r w:rsidRPr="005A3AEC">
        <w:rPr>
          <w:rFonts w:cs="Times New Roman"/>
          <w:vertAlign w:val="subscript"/>
        </w:rPr>
        <w:t xml:space="preserve">2 </w:t>
      </w:r>
      <w:r w:rsidRPr="005A3AEC">
        <w:rPr>
          <w:rFonts w:cs="Times New Roman"/>
        </w:rPr>
        <w:t xml:space="preserve">näit, vaid on andmed üksnes NEDC metoodika alusel. Sellisel juhul korrutatakse süsinikdioksiidi heite näit koefitsiendiga 1,3 ja rakendatakse samu maksumäärasid, mis lõikes 1. Vastava koefitsiendi kasutamine põhineb </w:t>
      </w:r>
      <w:r w:rsidRPr="005A3AEC">
        <w:t xml:space="preserve">Euroopa Komisjoni Teadusuuringute </w:t>
      </w:r>
      <w:proofErr w:type="spellStart"/>
      <w:r w:rsidRPr="005A3AEC">
        <w:t>Ühiskeskuse</w:t>
      </w:r>
      <w:proofErr w:type="spellEnd"/>
      <w:r w:rsidRPr="005A3AEC">
        <w:t xml:space="preserve"> uuringul.</w:t>
      </w:r>
    </w:p>
    <w:p w14:paraId="13B849E6" w14:textId="77777777" w:rsidR="00033195" w:rsidRPr="005A3AEC" w:rsidRDefault="00033195" w:rsidP="00033195">
      <w:pPr>
        <w:jc w:val="both"/>
        <w:rPr>
          <w:rFonts w:cs="Times New Roman"/>
        </w:rPr>
      </w:pPr>
    </w:p>
    <w:p w14:paraId="5EC7056B" w14:textId="6C7D43D4" w:rsidR="00C82578" w:rsidRPr="005A3AEC" w:rsidRDefault="00C82578" w:rsidP="00C82578">
      <w:pPr>
        <w:jc w:val="both"/>
        <w:rPr>
          <w:szCs w:val="24"/>
        </w:rPr>
      </w:pPr>
      <w:r w:rsidRPr="005A3AEC">
        <w:rPr>
          <w:b/>
          <w:bCs/>
          <w:szCs w:val="24"/>
        </w:rPr>
        <w:t xml:space="preserve">Lõigetes </w:t>
      </w:r>
      <w:r w:rsidRPr="005A3AEC">
        <w:rPr>
          <w:b/>
          <w:bCs/>
        </w:rPr>
        <w:t>3–8</w:t>
      </w:r>
      <w:r w:rsidRPr="005A3AEC">
        <w:t xml:space="preserve"> </w:t>
      </w:r>
      <w:r w:rsidRPr="005A3AEC">
        <w:rPr>
          <w:szCs w:val="24"/>
        </w:rPr>
        <w:t xml:space="preserve">sätestatakse </w:t>
      </w:r>
      <w:r w:rsidR="008F4864" w:rsidRPr="005A3AEC">
        <w:rPr>
          <w:rFonts w:cs="Times New Roman"/>
        </w:rPr>
        <w:t>mootorsõiduki</w:t>
      </w:r>
      <w:r w:rsidRPr="005A3AEC">
        <w:rPr>
          <w:szCs w:val="24"/>
        </w:rPr>
        <w:t xml:space="preserve">maksu määr neile sõidukitele, mille kohta puuduvad liiklusregistris andmed süsinikdioksiidi heite kohta. </w:t>
      </w:r>
      <w:r w:rsidRPr="005A3AEC">
        <w:t>Nendele sõidukitele määratakse CO</w:t>
      </w:r>
      <w:r w:rsidRPr="005A3AEC">
        <w:rPr>
          <w:vertAlign w:val="subscript"/>
        </w:rPr>
        <w:t xml:space="preserve">2 </w:t>
      </w:r>
      <w:r w:rsidRPr="005A3AEC">
        <w:t xml:space="preserve">WLTP meetodi referentsväärtus grammides kilomeetri kohta, mis arvutatakse muude registrisse märgitud näitajate põhjal, milleks on mootori võimsus, sõiduki tühimass ja vanus. </w:t>
      </w:r>
    </w:p>
    <w:p w14:paraId="1427C279" w14:textId="77777777" w:rsidR="00C82578" w:rsidRPr="005A3AEC" w:rsidRDefault="00C82578" w:rsidP="00C82578">
      <w:pPr>
        <w:jc w:val="both"/>
      </w:pPr>
    </w:p>
    <w:p w14:paraId="545C6550" w14:textId="77777777" w:rsidR="00C82578" w:rsidRPr="005A3AEC" w:rsidRDefault="00C82578" w:rsidP="00C82578">
      <w:pPr>
        <w:jc w:val="both"/>
      </w:pPr>
      <w:r w:rsidRPr="005A3AEC">
        <w:t>Juhul kui arvutuse tulemusena saadud CO</w:t>
      </w:r>
      <w:r w:rsidRPr="005A3AEC">
        <w:rPr>
          <w:vertAlign w:val="subscript"/>
        </w:rPr>
        <w:t xml:space="preserve">2 </w:t>
      </w:r>
      <w:r w:rsidRPr="005A3AEC">
        <w:t xml:space="preserve">eriheite WLTP meetodi referentsväärtus on suurem kui 350 g/km kohta, siis võrdsustatakse see 350-ga.    </w:t>
      </w:r>
    </w:p>
    <w:p w14:paraId="77A7813B" w14:textId="77777777" w:rsidR="00C82578" w:rsidRPr="005A3AEC" w:rsidRDefault="00C82578" w:rsidP="00C82578">
      <w:pPr>
        <w:jc w:val="both"/>
      </w:pPr>
      <w:r w:rsidRPr="005A3AEC">
        <w:t xml:space="preserve"> </w:t>
      </w:r>
    </w:p>
    <w:p w14:paraId="7015A619" w14:textId="77777777" w:rsidR="00C82578" w:rsidRPr="005A3AEC" w:rsidRDefault="00C82578" w:rsidP="00C82578">
      <w:pPr>
        <w:jc w:val="both"/>
      </w:pPr>
      <w:r w:rsidRPr="005A3AEC">
        <w:t>Saadud CO</w:t>
      </w:r>
      <w:r w:rsidRPr="005A3AEC">
        <w:rPr>
          <w:vertAlign w:val="subscript"/>
        </w:rPr>
        <w:t xml:space="preserve">2 </w:t>
      </w:r>
      <w:r w:rsidRPr="005A3AEC">
        <w:t>WLTP meetodi referentsväärtuse alusel arvutatakse maksumäär täpselt samamoodi nagu sõidukite puhul, millel on liiklusregistris olemas andmed WLTP-meetodiga arvutatud CO</w:t>
      </w:r>
      <w:r w:rsidRPr="005A3AEC">
        <w:rPr>
          <w:vertAlign w:val="subscript"/>
        </w:rPr>
        <w:t xml:space="preserve">2 </w:t>
      </w:r>
      <w:r w:rsidRPr="005A3AEC">
        <w:t xml:space="preserve">eriheite kohta. </w:t>
      </w:r>
    </w:p>
    <w:p w14:paraId="0991FC0E" w14:textId="77777777" w:rsidR="00C82578" w:rsidRPr="005A3AEC" w:rsidRDefault="00C82578" w:rsidP="00C82578">
      <w:pPr>
        <w:jc w:val="both"/>
      </w:pPr>
    </w:p>
    <w:p w14:paraId="407F5903" w14:textId="77777777" w:rsidR="00C82578" w:rsidRPr="005A3AEC" w:rsidRDefault="00C82578" w:rsidP="00C82578">
      <w:pPr>
        <w:jc w:val="both"/>
      </w:pPr>
      <w:r w:rsidRPr="005A3AEC">
        <w:t>Välise laadimisvõimalusega hübriidsõidukite CO</w:t>
      </w:r>
      <w:r w:rsidRPr="005A3AEC">
        <w:rPr>
          <w:vertAlign w:val="subscript"/>
        </w:rPr>
        <w:t xml:space="preserve">2 </w:t>
      </w:r>
      <w:r w:rsidRPr="005A3AEC">
        <w:t xml:space="preserve">WLTP meetodi referentsväärtust ei hinnata, sest referentsväärtus jääks usutavalt allapoole taset 205 g/km kohta.  </w:t>
      </w:r>
    </w:p>
    <w:p w14:paraId="4DEA562D" w14:textId="77777777" w:rsidR="00033195" w:rsidRPr="005A3AEC" w:rsidRDefault="00033195" w:rsidP="00033195">
      <w:pPr>
        <w:jc w:val="both"/>
        <w:rPr>
          <w:rFonts w:cs="Times New Roman"/>
        </w:rPr>
      </w:pPr>
    </w:p>
    <w:p w14:paraId="31F8D7B0" w14:textId="6D970CB9" w:rsidR="00033195" w:rsidRPr="005A3AEC" w:rsidRDefault="00033195" w:rsidP="00033195">
      <w:pPr>
        <w:jc w:val="both"/>
        <w:rPr>
          <w:rFonts w:cs="Times New Roman"/>
        </w:rPr>
      </w:pPr>
      <w:r w:rsidRPr="005A3AEC">
        <w:rPr>
          <w:rFonts w:cs="Times New Roman"/>
          <w:b/>
          <w:bCs/>
        </w:rPr>
        <w:t xml:space="preserve">Lõike </w:t>
      </w:r>
      <w:r w:rsidR="00C82578" w:rsidRPr="005A3AEC">
        <w:rPr>
          <w:rFonts w:cs="Times New Roman"/>
          <w:b/>
          <w:bCs/>
        </w:rPr>
        <w:t>9</w:t>
      </w:r>
      <w:r w:rsidRPr="005A3AEC">
        <w:rPr>
          <w:rFonts w:cs="Times New Roman"/>
        </w:rPr>
        <w:t xml:space="preserve"> järgi sätestatakse </w:t>
      </w:r>
      <w:r w:rsidR="008F4864" w:rsidRPr="005A3AEC">
        <w:rPr>
          <w:rFonts w:cs="Times New Roman"/>
        </w:rPr>
        <w:t>mootorsõiduki</w:t>
      </w:r>
      <w:r w:rsidRPr="005A3AEC">
        <w:rPr>
          <w:rFonts w:cs="Times New Roman"/>
        </w:rPr>
        <w:t xml:space="preserve">maksu määraks </w:t>
      </w:r>
      <w:r w:rsidR="00D477E4" w:rsidRPr="005A3AEC">
        <w:rPr>
          <w:rFonts w:cs="Times New Roman"/>
        </w:rPr>
        <w:t>täis</w:t>
      </w:r>
      <w:r w:rsidRPr="005A3AEC">
        <w:rPr>
          <w:rFonts w:cs="Times New Roman"/>
        </w:rPr>
        <w:t xml:space="preserve">elektrilistele N1 ja N1G sõidukitele 30 eurot. </w:t>
      </w:r>
    </w:p>
    <w:p w14:paraId="0185770E" w14:textId="77777777" w:rsidR="00C82578" w:rsidRPr="005A3AEC" w:rsidRDefault="00C82578" w:rsidP="00033195">
      <w:pPr>
        <w:jc w:val="both"/>
        <w:rPr>
          <w:rFonts w:cs="Times New Roman"/>
        </w:rPr>
      </w:pPr>
    </w:p>
    <w:p w14:paraId="170DDBC3" w14:textId="39DB1595" w:rsidR="00C82578" w:rsidRPr="005A3AEC" w:rsidRDefault="00C82578" w:rsidP="00C82578">
      <w:pPr>
        <w:shd w:val="clear" w:color="auto" w:fill="FFFFFF"/>
        <w:jc w:val="both"/>
        <w:rPr>
          <w:szCs w:val="24"/>
        </w:rPr>
      </w:pPr>
      <w:r w:rsidRPr="005A3AEC">
        <w:rPr>
          <w:rFonts w:cs="Times New Roman"/>
          <w:b/>
          <w:bCs/>
        </w:rPr>
        <w:t>Lõikes 10</w:t>
      </w:r>
      <w:r w:rsidRPr="005A3AEC">
        <w:rPr>
          <w:rFonts w:cs="Times New Roman"/>
        </w:rPr>
        <w:t xml:space="preserve"> sätestatakse</w:t>
      </w:r>
      <w:r w:rsidRPr="005A3AEC">
        <w:rPr>
          <w:szCs w:val="24"/>
        </w:rPr>
        <w:t xml:space="preserve"> N1- ja N1G-kategooria mootorsõiduki, mille erivõimsus ületab 0,20 kilovatti kandevõime ühe kilogrammi kohta liiklusregistri andmetel, maksustamine </w:t>
      </w:r>
      <w:r w:rsidRPr="005A3AEC">
        <w:t xml:space="preserve">M-kategooria mootorsõiduki </w:t>
      </w:r>
      <w:r w:rsidR="008F4864" w:rsidRPr="005A3AEC">
        <w:rPr>
          <w:rFonts w:cs="Times New Roman"/>
        </w:rPr>
        <w:t>mootorsõiduki</w:t>
      </w:r>
      <w:r w:rsidRPr="005A3AEC">
        <w:t xml:space="preserve">maksu määraga. Sõltuvalt tüübikinnitusest on võimalik mõningaid sõiduauto mudeleid (näiteks Audi Q7, BMW X5 ja X6, Porsche Cayenne, Škoda </w:t>
      </w:r>
      <w:proofErr w:type="spellStart"/>
      <w:r w:rsidRPr="005A3AEC">
        <w:t>Superb</w:t>
      </w:r>
      <w:proofErr w:type="spellEnd"/>
      <w:r w:rsidRPr="005A3AEC">
        <w:t xml:space="preserve"> ja </w:t>
      </w:r>
      <w:proofErr w:type="spellStart"/>
      <w:r w:rsidRPr="005A3AEC">
        <w:t>Octavia</w:t>
      </w:r>
      <w:proofErr w:type="spellEnd"/>
      <w:r w:rsidRPr="005A3AEC">
        <w:t xml:space="preserve">) registreerida vastavalt kas </w:t>
      </w:r>
      <w:r w:rsidRPr="005A3AEC">
        <w:rPr>
          <w:szCs w:val="24"/>
        </w:rPr>
        <w:t xml:space="preserve">N1- ja N1G-kategooria mootorsõidukina. Arvestades suurt </w:t>
      </w:r>
      <w:r w:rsidR="008F4864" w:rsidRPr="005A3AEC">
        <w:rPr>
          <w:rFonts w:cs="Times New Roman"/>
        </w:rPr>
        <w:t>mootorsõiduki</w:t>
      </w:r>
      <w:r w:rsidRPr="005A3AEC">
        <w:rPr>
          <w:szCs w:val="24"/>
        </w:rPr>
        <w:t xml:space="preserve">maksu koormuse erinevust N- ja M-kategooria sõidukite vahel võib selline trend süveneda. Praktikas ei kasutata selliseid sõidukeid üldjuhul kaubaveoks, mistõttu pole põhjendatud ka madalam maksukoormus. Samuti pole põhjendatud ülivõimsate, kuid seejuures suhteliselt väikese kandevõimega pikapite madalam maksukoormus. </w:t>
      </w:r>
      <w:r w:rsidRPr="005A3AEC">
        <w:rPr>
          <w:rFonts w:cs="Times New Roman"/>
        </w:rPr>
        <w:t xml:space="preserve">N1G kategooria </w:t>
      </w:r>
      <w:proofErr w:type="spellStart"/>
      <w:r w:rsidRPr="005A3AEC">
        <w:rPr>
          <w:rFonts w:cs="Times New Roman"/>
        </w:rPr>
        <w:t>nelikveolisi</w:t>
      </w:r>
      <w:proofErr w:type="spellEnd"/>
      <w:r w:rsidRPr="005A3AEC">
        <w:rPr>
          <w:rFonts w:cs="Times New Roman"/>
        </w:rPr>
        <w:t xml:space="preserve"> sõidukeid on liiklusregistris üle 10 000. </w:t>
      </w:r>
    </w:p>
    <w:p w14:paraId="4FEFD270" w14:textId="77777777" w:rsidR="00886488" w:rsidRPr="005A3AEC" w:rsidRDefault="00886488" w:rsidP="007F457F">
      <w:pPr>
        <w:jc w:val="both"/>
        <w:rPr>
          <w:rFonts w:cs="Times New Roman"/>
          <w:b/>
          <w:bCs/>
        </w:rPr>
      </w:pPr>
    </w:p>
    <w:p w14:paraId="4E0ABAFF" w14:textId="6B3D5AEC" w:rsidR="00AE291C" w:rsidRPr="005A3AEC" w:rsidRDefault="00886488" w:rsidP="007F457F">
      <w:pPr>
        <w:jc w:val="both"/>
        <w:rPr>
          <w:rFonts w:cs="Times New Roman"/>
        </w:rPr>
      </w:pPr>
      <w:r w:rsidRPr="005A3AEC">
        <w:rPr>
          <w:rFonts w:cs="Times New Roman"/>
          <w:b/>
          <w:bCs/>
        </w:rPr>
        <w:t xml:space="preserve">Eelnõu § 14. </w:t>
      </w:r>
      <w:bookmarkStart w:id="17" w:name="_Hlk145860667"/>
      <w:r w:rsidRPr="005A3AEC">
        <w:rPr>
          <w:b/>
          <w:bCs/>
        </w:rPr>
        <w:t xml:space="preserve">Mootorsõiduki vanusest sõltuv </w:t>
      </w:r>
      <w:r w:rsidR="008F4864" w:rsidRPr="005A3AEC">
        <w:rPr>
          <w:b/>
          <w:bCs/>
        </w:rPr>
        <w:t>mootorsõiduki</w:t>
      </w:r>
      <w:r w:rsidRPr="005A3AEC">
        <w:rPr>
          <w:b/>
          <w:bCs/>
        </w:rPr>
        <w:t>maksu kordaja</w:t>
      </w:r>
      <w:bookmarkEnd w:id="17"/>
    </w:p>
    <w:p w14:paraId="093A5F11" w14:textId="77777777" w:rsidR="00886488" w:rsidRPr="005A3AEC" w:rsidRDefault="00886488" w:rsidP="00886488">
      <w:pPr>
        <w:jc w:val="both"/>
      </w:pPr>
      <w:r w:rsidRPr="005A3AEC">
        <w:t>Füüsiliste isikute puhul rakendatakse M1- ja M1G-kategooria mootorsõidukite, mis on vanemad kui viis aastat, mootorsõidukimaksu summale maksu ajas üha rohkem vähendav vanuse kordaja.</w:t>
      </w:r>
    </w:p>
    <w:p w14:paraId="1F5DBF22" w14:textId="77777777" w:rsidR="00886488" w:rsidRPr="005A3AEC" w:rsidRDefault="00886488" w:rsidP="00886488">
      <w:pPr>
        <w:jc w:val="both"/>
      </w:pPr>
    </w:p>
    <w:p w14:paraId="6A7A386A" w14:textId="4597D903" w:rsidR="00886488" w:rsidRPr="005A3AEC" w:rsidRDefault="00886488" w:rsidP="00886488">
      <w:pPr>
        <w:jc w:val="both"/>
      </w:pPr>
      <w:r w:rsidRPr="005A3AEC">
        <w:t xml:space="preserve">Näide mootorsõiduki </w:t>
      </w:r>
      <w:r w:rsidR="008F4864" w:rsidRPr="005A3AEC">
        <w:rPr>
          <w:rFonts w:cs="Times New Roman"/>
        </w:rPr>
        <w:t>mootorsõiduki</w:t>
      </w:r>
      <w:r w:rsidRPr="005A3AEC">
        <w:t xml:space="preserve">maksu määra kordaja rakendamisest füüsilistele isikutele. Antud näites kasutame mudelit Toyota RAV4 (WLTP näit 167 g/km, täismass 2155 kg), mille esmaregistreerimise kuupäevast on maksustamisperioodi alguseks möödunud vähemalt 5 aastat. Selle mudeli </w:t>
      </w:r>
      <w:r w:rsidR="008F4864" w:rsidRPr="005A3AEC">
        <w:rPr>
          <w:rFonts w:cs="Times New Roman"/>
        </w:rPr>
        <w:t>mootorsõiduki</w:t>
      </w:r>
      <w:r w:rsidRPr="005A3AEC">
        <w:t>maksu summa koosneb kolmest komponendist, mis on baasosa 50 eurot, CO</w:t>
      </w:r>
      <w:r w:rsidRPr="005A3AEC">
        <w:rPr>
          <w:vertAlign w:val="subscript"/>
        </w:rPr>
        <w:t>2</w:t>
      </w:r>
      <w:r w:rsidRPr="005A3AEC">
        <w:t xml:space="preserve"> osa 158,5 eurot ja täismassi põhjal arvutatud osa 62 eurot. Vanusekoefitsienti rakendatakse </w:t>
      </w:r>
      <w:r w:rsidR="008F4864" w:rsidRPr="005A3AEC">
        <w:rPr>
          <w:rFonts w:cs="Times New Roman"/>
        </w:rPr>
        <w:t>mootorsõiduki</w:t>
      </w:r>
      <w:r w:rsidRPr="005A3AEC">
        <w:t xml:space="preserve">maksu summale (270,5 eurot), millest on </w:t>
      </w:r>
      <w:r w:rsidRPr="005A3AEC">
        <w:lastRenderedPageBreak/>
        <w:t xml:space="preserve">lahutatud baasosa. </w:t>
      </w:r>
      <w:commentRangeStart w:id="18"/>
      <w:r w:rsidRPr="005A3AEC">
        <w:t xml:space="preserve">Vähemalt 5 aasta vanuste sõidukite vanusekoefitsient on 0,92. </w:t>
      </w:r>
      <w:commentRangeEnd w:id="18"/>
      <w:r w:rsidR="00822082">
        <w:rPr>
          <w:rStyle w:val="Kommentaariviide"/>
          <w:rFonts w:asciiTheme="minorHAnsi" w:eastAsia="Times New Roman" w:hAnsiTheme="minorHAnsi" w:cs="Times New Roman"/>
        </w:rPr>
        <w:commentReference w:id="18"/>
      </w:r>
      <w:r w:rsidRPr="005A3AEC">
        <w:t xml:space="preserve">Selle rakendamisel summale 220,50 eurot saame summa 202,86 eurot, millele tuleb liita baasosa. Lõplik </w:t>
      </w:r>
      <w:r w:rsidR="008F4864" w:rsidRPr="005A3AEC">
        <w:rPr>
          <w:rFonts w:cs="Times New Roman"/>
        </w:rPr>
        <w:t>mootorsõiduki</w:t>
      </w:r>
      <w:r w:rsidRPr="005A3AEC">
        <w:t xml:space="preserve">maksu summa antud näite puhul on 252,86 eurot.      </w:t>
      </w:r>
    </w:p>
    <w:p w14:paraId="6DD33C22" w14:textId="77777777" w:rsidR="00886488" w:rsidRPr="005A3AEC" w:rsidRDefault="00886488" w:rsidP="00886488">
      <w:pPr>
        <w:jc w:val="both"/>
      </w:pPr>
    </w:p>
    <w:p w14:paraId="5BB6C755" w14:textId="3CCA7DC1" w:rsidR="00886488" w:rsidRPr="005A3AEC" w:rsidRDefault="008F4864" w:rsidP="00886488">
      <w:pPr>
        <w:jc w:val="both"/>
      </w:pPr>
      <w:r w:rsidRPr="005A3AEC">
        <w:rPr>
          <w:rFonts w:cs="Times New Roman"/>
        </w:rPr>
        <w:t>Mootorsõiduki</w:t>
      </w:r>
      <w:r w:rsidR="00886488" w:rsidRPr="005A3AEC">
        <w:t xml:space="preserve">maksu puhul on auto valiku otsused juba minevikus tehtud ja suurem vanuskompensatsioon vanematel autodel vähendab maksukohustust väiksema turuhinnaga autode osas. See aitab </w:t>
      </w:r>
      <w:r w:rsidRPr="005A3AEC">
        <w:rPr>
          <w:rFonts w:cs="Times New Roman"/>
        </w:rPr>
        <w:t>mootorsõiduki</w:t>
      </w:r>
      <w:r w:rsidR="00886488" w:rsidRPr="005A3AEC">
        <w:t>maksuga toime tulla ka madalama sissetulekuga autoomanikel arvestades ka maksevõimega.</w:t>
      </w:r>
    </w:p>
    <w:p w14:paraId="53D40E6D" w14:textId="56D01269" w:rsidR="00886488" w:rsidRPr="005A3AEC" w:rsidRDefault="00886488" w:rsidP="007F457F">
      <w:pPr>
        <w:jc w:val="both"/>
        <w:rPr>
          <w:rFonts w:cs="Times New Roman"/>
        </w:rPr>
      </w:pPr>
    </w:p>
    <w:p w14:paraId="075F3411" w14:textId="3552C7AD" w:rsidR="004F4CBC" w:rsidRPr="005A3AEC" w:rsidRDefault="004F4CBC" w:rsidP="007F457F">
      <w:pPr>
        <w:jc w:val="both"/>
        <w:rPr>
          <w:rFonts w:cs="Times New Roman"/>
          <w:b/>
          <w:bCs/>
        </w:rPr>
      </w:pPr>
      <w:r w:rsidRPr="005A3AEC">
        <w:rPr>
          <w:rFonts w:cs="Times New Roman"/>
          <w:b/>
          <w:bCs/>
        </w:rPr>
        <w:t xml:space="preserve">Eelnõu § 15. </w:t>
      </w:r>
      <w:del w:id="19" w:author="Kärt Voor" w:date="2023-12-04T10:56:00Z">
        <w:r w:rsidRPr="005A3AEC" w:rsidDel="00ED0A5C">
          <w:rPr>
            <w:rFonts w:cs="Times New Roman"/>
            <w:b/>
            <w:bCs/>
          </w:rPr>
          <w:delText xml:space="preserve">Vabastus </w:delText>
        </w:r>
        <w:commentRangeStart w:id="20"/>
        <w:r w:rsidRPr="005A3AEC" w:rsidDel="00ED0A5C">
          <w:rPr>
            <w:rFonts w:cs="Times New Roman"/>
            <w:b/>
            <w:bCs/>
          </w:rPr>
          <w:delText>mootorsõidukimaksust</w:delText>
        </w:r>
      </w:del>
      <w:ins w:id="21" w:author="Kärt Voor" w:date="2023-12-04T10:56:00Z">
        <w:r w:rsidR="00ED0A5C">
          <w:rPr>
            <w:rFonts w:cs="Times New Roman"/>
            <w:b/>
            <w:bCs/>
          </w:rPr>
          <w:t>Mooto</w:t>
        </w:r>
      </w:ins>
      <w:ins w:id="22" w:author="Kärt Voor" w:date="2023-12-04T10:57:00Z">
        <w:r w:rsidR="00ED0A5C">
          <w:rPr>
            <w:rFonts w:cs="Times New Roman"/>
            <w:b/>
            <w:bCs/>
          </w:rPr>
          <w:t>rsõidukimaksu vabastus</w:t>
        </w:r>
      </w:ins>
      <w:commentRangeEnd w:id="20"/>
      <w:ins w:id="23" w:author="Kärt Voor" w:date="2023-12-04T16:01:00Z">
        <w:r w:rsidR="00072018">
          <w:rPr>
            <w:rStyle w:val="Kommentaariviide"/>
            <w:rFonts w:asciiTheme="minorHAnsi" w:eastAsia="Times New Roman" w:hAnsiTheme="minorHAnsi" w:cs="Times New Roman"/>
          </w:rPr>
          <w:commentReference w:id="20"/>
        </w:r>
      </w:ins>
    </w:p>
    <w:p w14:paraId="73440230" w14:textId="48F4324F" w:rsidR="00C65197" w:rsidRDefault="00D13D43" w:rsidP="00C65197">
      <w:pPr>
        <w:jc w:val="both"/>
        <w:rPr>
          <w:bCs/>
          <w:szCs w:val="24"/>
        </w:rPr>
      </w:pPr>
      <w:r w:rsidRPr="00573C5C">
        <w:rPr>
          <w:b/>
          <w:szCs w:val="24"/>
        </w:rPr>
        <w:t>Punkti 1</w:t>
      </w:r>
      <w:r>
        <w:rPr>
          <w:bCs/>
          <w:szCs w:val="24"/>
        </w:rPr>
        <w:t xml:space="preserve"> kohaselt on mootorsõidukimaksust vabastatud liiklusregistris alarmsõidukiks registreeritud mootorsõidukid.</w:t>
      </w:r>
      <w:r w:rsidR="00573C5C">
        <w:rPr>
          <w:bCs/>
          <w:szCs w:val="24"/>
        </w:rPr>
        <w:t xml:space="preserve"> Alarmsõiduki mõiste tuleneb liiklusseadusest, mille kohaselt on see sõiduk ja maastikusõiduk, millega täidetakse kiireloomulisi ameti- või tööülesandeid, mille kestel on vaja teisi liiklejaid hoiatada nende kohalolust. </w:t>
      </w:r>
      <w:r w:rsidR="00C65197" w:rsidRPr="005A3AEC">
        <w:rPr>
          <w:bCs/>
          <w:szCs w:val="24"/>
        </w:rPr>
        <w:t xml:space="preserve">Elutähtsa teenuse osutajad ja asutused, kelle alarmsõidukipark vahetub tihti (nt politsei) ei tasu mootorsõidukimaksu. Maksuvabastus tekib omaniku ja sõiduki andmetesse märgitud „alarmsõiduki“ tunnuse alusel. </w:t>
      </w:r>
      <w:r w:rsidR="00573C5C">
        <w:rPr>
          <w:bCs/>
          <w:szCs w:val="24"/>
        </w:rPr>
        <w:t>Alarmsõidukite loetelu tuleneb Vabariigi Valitsuse 16.06.2011 a määrusest nr 77 „</w:t>
      </w:r>
      <w:r w:rsidR="00573C5C" w:rsidRPr="00573C5C">
        <w:rPr>
          <w:bCs/>
          <w:szCs w:val="24"/>
        </w:rPr>
        <w:t>Alarm- ja jälitussõidukite loetelu, nende tähistamise ja liiklemise kord</w:t>
      </w:r>
      <w:r w:rsidR="00573C5C">
        <w:rPr>
          <w:bCs/>
          <w:szCs w:val="24"/>
        </w:rPr>
        <w:t>“.</w:t>
      </w:r>
    </w:p>
    <w:p w14:paraId="4FD36BA9" w14:textId="77777777" w:rsidR="00573C5C" w:rsidRPr="005A3AEC" w:rsidRDefault="00573C5C" w:rsidP="00C65197">
      <w:pPr>
        <w:jc w:val="both"/>
        <w:rPr>
          <w:bCs/>
          <w:szCs w:val="24"/>
        </w:rPr>
      </w:pPr>
    </w:p>
    <w:p w14:paraId="1314E75F" w14:textId="00A30F93" w:rsidR="00C65197" w:rsidRDefault="00573C5C" w:rsidP="00C65197">
      <w:pPr>
        <w:jc w:val="both"/>
      </w:pPr>
      <w:r w:rsidRPr="00573C5C">
        <w:rPr>
          <w:b/>
          <w:szCs w:val="24"/>
        </w:rPr>
        <w:t>Punkti 2</w:t>
      </w:r>
      <w:r>
        <w:rPr>
          <w:bCs/>
          <w:szCs w:val="24"/>
        </w:rPr>
        <w:t xml:space="preserve"> kohaselt ei ole mootorsõidukimaksuga maksustatud ka </w:t>
      </w:r>
      <w:r>
        <w:t>v</w:t>
      </w:r>
      <w:r w:rsidRPr="00597A3C">
        <w:t xml:space="preserve">älisriigi diplomaatilisele esindusele ja konsulaarasutusele, erimissioonile, Välisministeeriumi tunnustatud rahvusvahelise organisatsiooni esindusele või peakorterile, </w:t>
      </w:r>
      <w:r>
        <w:t>Euroopa L</w:t>
      </w:r>
      <w:r w:rsidRPr="00597A3C">
        <w:t>iidu institutsioonile või liidu õiguse alusel asutatud ametile või asutusele, Eestisse akrediteeritud välisriigi diplomaatilisele esindajale ja konsulaarametnikule</w:t>
      </w:r>
      <w:r>
        <w:t xml:space="preserve">, </w:t>
      </w:r>
      <w:r w:rsidRPr="00597A3C">
        <w:t>välja arvatud aukonsul, erimissiooni ja rahvusvahelise organisatsiooni esindajale, samuti diplomaatilise esinduse, konsulaarasutuse ja erimissiooni haldustöötajale kuuluvad mootorsõidukid</w:t>
      </w:r>
    </w:p>
    <w:p w14:paraId="0A992830" w14:textId="77777777" w:rsidR="00573C5C" w:rsidRPr="005A3AEC" w:rsidRDefault="00573C5C" w:rsidP="00133B93">
      <w:pPr>
        <w:jc w:val="both"/>
        <w:rPr>
          <w:bCs/>
          <w:szCs w:val="24"/>
        </w:rPr>
      </w:pPr>
    </w:p>
    <w:p w14:paraId="23FCEBC6" w14:textId="5BA1D398" w:rsidR="00C65197" w:rsidRDefault="00573C5C" w:rsidP="00133B93">
      <w:pPr>
        <w:jc w:val="both"/>
        <w:rPr>
          <w:bCs/>
          <w:szCs w:val="24"/>
        </w:rPr>
      </w:pPr>
      <w:r w:rsidRPr="00573C5C">
        <w:rPr>
          <w:b/>
          <w:szCs w:val="24"/>
        </w:rPr>
        <w:t>Punkti 3</w:t>
      </w:r>
      <w:r>
        <w:rPr>
          <w:bCs/>
          <w:szCs w:val="24"/>
        </w:rPr>
        <w:t xml:space="preserve"> kohaselt on mootorsõidukimaksust vabastatud need</w:t>
      </w:r>
      <w:r w:rsidR="00C65197" w:rsidRPr="005A3AEC">
        <w:rPr>
          <w:bCs/>
          <w:szCs w:val="24"/>
        </w:rPr>
        <w:t xml:space="preserve"> mootorsõiduki</w:t>
      </w:r>
      <w:r>
        <w:rPr>
          <w:bCs/>
          <w:szCs w:val="24"/>
        </w:rPr>
        <w:t>d</w:t>
      </w:r>
      <w:r w:rsidR="00C65197" w:rsidRPr="005A3AEC">
        <w:rPr>
          <w:bCs/>
          <w:szCs w:val="24"/>
        </w:rPr>
        <w:t xml:space="preserve">, mis on spetsiaalselt ümber ehitatud puuetega inimeste transpordiks või puuetega inimesele kasutamiseks. </w:t>
      </w:r>
    </w:p>
    <w:p w14:paraId="0A518C24" w14:textId="77777777" w:rsidR="00133B93" w:rsidRDefault="00133B93" w:rsidP="00133B93">
      <w:pPr>
        <w:jc w:val="both"/>
        <w:rPr>
          <w:bCs/>
          <w:szCs w:val="24"/>
        </w:rPr>
      </w:pPr>
    </w:p>
    <w:p w14:paraId="5AB458E6" w14:textId="3A311FEF" w:rsidR="00133B93" w:rsidRPr="005A3AEC" w:rsidRDefault="00133B93" w:rsidP="00133B93">
      <w:pPr>
        <w:jc w:val="both"/>
        <w:rPr>
          <w:bCs/>
          <w:szCs w:val="24"/>
        </w:rPr>
      </w:pPr>
      <w:r w:rsidRPr="00133B93">
        <w:rPr>
          <w:bCs/>
          <w:szCs w:val="24"/>
        </w:rPr>
        <w:t>Liiklusregistri pidamise põhimääruse §-s 3 on sätestatud sõidukite andmebaasi kantavad andmed. Ümberehituse kohta on § 3 lg 1 punkti 19 kohaselt liiklusregistrisse kantud ainult sõiduki ümberehituse otsuse number.</w:t>
      </w:r>
      <w:r>
        <w:rPr>
          <w:bCs/>
          <w:szCs w:val="24"/>
        </w:rPr>
        <w:t xml:space="preserve"> Enne seaduse jõustumist tehakse põhimääruses muudatus ja liiklusregistri andmebaasis vastav tehnoloogiline arendus, et ümberehituse sisu oleks arusaadav ja maksustamise alusinfona Maksu- ja Tolliametile edastatav.</w:t>
      </w:r>
    </w:p>
    <w:p w14:paraId="6633D5C0" w14:textId="77777777" w:rsidR="00CE7089" w:rsidRPr="005A3AEC" w:rsidRDefault="00CE7089" w:rsidP="00133B93">
      <w:pPr>
        <w:jc w:val="both"/>
        <w:rPr>
          <w:rFonts w:cs="Times New Roman"/>
        </w:rPr>
      </w:pPr>
    </w:p>
    <w:p w14:paraId="52C447F5" w14:textId="3BD07FE8" w:rsidR="007F61D3" w:rsidRPr="005A3AEC" w:rsidRDefault="00747687" w:rsidP="00133B93">
      <w:pPr>
        <w:jc w:val="both"/>
        <w:rPr>
          <w:rFonts w:cs="Times New Roman"/>
          <w:b/>
          <w:bCs/>
        </w:rPr>
      </w:pPr>
      <w:r w:rsidRPr="005A3AEC">
        <w:rPr>
          <w:rFonts w:cs="Times New Roman"/>
          <w:b/>
          <w:bCs/>
        </w:rPr>
        <w:t>4</w:t>
      </w:r>
      <w:r w:rsidR="008F0B8E" w:rsidRPr="005A3AEC">
        <w:rPr>
          <w:rFonts w:cs="Times New Roman"/>
          <w:b/>
          <w:bCs/>
        </w:rPr>
        <w:t>. peatükk</w:t>
      </w:r>
      <w:r w:rsidR="00520704" w:rsidRPr="005A3AEC">
        <w:rPr>
          <w:rFonts w:cs="Times New Roman"/>
          <w:b/>
          <w:bCs/>
        </w:rPr>
        <w:t>. M</w:t>
      </w:r>
      <w:r w:rsidR="00346B4F">
        <w:rPr>
          <w:rFonts w:cs="Times New Roman"/>
          <w:b/>
          <w:bCs/>
        </w:rPr>
        <w:t>ootorsõidukimaksu register</w:t>
      </w:r>
    </w:p>
    <w:p w14:paraId="6C20F17E" w14:textId="478EAE06" w:rsidR="00CF406A" w:rsidRPr="005A3AEC" w:rsidRDefault="00CF406A" w:rsidP="00133B93">
      <w:pPr>
        <w:jc w:val="both"/>
        <w:rPr>
          <w:rFonts w:cs="Times New Roman"/>
          <w:szCs w:val="24"/>
        </w:rPr>
      </w:pPr>
    </w:p>
    <w:p w14:paraId="61284CA5" w14:textId="60DD4D07" w:rsidR="008F0B8E" w:rsidRPr="005A3AEC" w:rsidRDefault="002849DA" w:rsidP="00133B93">
      <w:pPr>
        <w:jc w:val="both"/>
        <w:rPr>
          <w:rFonts w:cs="Times New Roman"/>
          <w:b/>
          <w:szCs w:val="24"/>
        </w:rPr>
      </w:pPr>
      <w:r w:rsidRPr="005A3AEC">
        <w:rPr>
          <w:rFonts w:cs="Times New Roman"/>
          <w:b/>
          <w:szCs w:val="24"/>
        </w:rPr>
        <w:t xml:space="preserve">Eelnõu </w:t>
      </w:r>
      <w:r w:rsidR="00CF406A" w:rsidRPr="005A3AEC">
        <w:rPr>
          <w:rFonts w:cs="Times New Roman"/>
          <w:b/>
          <w:szCs w:val="24"/>
        </w:rPr>
        <w:t xml:space="preserve">§ </w:t>
      </w:r>
      <w:r w:rsidR="00C65197" w:rsidRPr="005A3AEC">
        <w:rPr>
          <w:rFonts w:cs="Times New Roman"/>
          <w:b/>
          <w:szCs w:val="24"/>
        </w:rPr>
        <w:t>16</w:t>
      </w:r>
      <w:r w:rsidR="008712DA" w:rsidRPr="005A3AEC">
        <w:rPr>
          <w:rFonts w:cs="Times New Roman"/>
          <w:b/>
          <w:szCs w:val="24"/>
        </w:rPr>
        <w:t>.</w:t>
      </w:r>
      <w:r w:rsidR="00CF406A" w:rsidRPr="005A3AEC">
        <w:rPr>
          <w:rFonts w:cs="Times New Roman"/>
          <w:b/>
          <w:szCs w:val="24"/>
        </w:rPr>
        <w:t xml:space="preserve"> </w:t>
      </w:r>
      <w:r w:rsidR="008F4864" w:rsidRPr="005A3AEC">
        <w:rPr>
          <w:rFonts w:cs="Times New Roman"/>
          <w:b/>
          <w:szCs w:val="24"/>
        </w:rPr>
        <w:t>Mootorsõiduki</w:t>
      </w:r>
      <w:r w:rsidR="008F0B8E" w:rsidRPr="005A3AEC">
        <w:rPr>
          <w:rFonts w:cs="Times New Roman"/>
          <w:b/>
          <w:szCs w:val="24"/>
        </w:rPr>
        <w:t>maksu</w:t>
      </w:r>
      <w:r w:rsidR="00CF406A" w:rsidRPr="005A3AEC">
        <w:rPr>
          <w:rFonts w:cs="Times New Roman"/>
          <w:b/>
          <w:szCs w:val="24"/>
        </w:rPr>
        <w:t xml:space="preserve"> </w:t>
      </w:r>
      <w:r w:rsidR="00C65197" w:rsidRPr="005A3AEC">
        <w:rPr>
          <w:rFonts w:cs="Times New Roman"/>
          <w:b/>
          <w:szCs w:val="24"/>
        </w:rPr>
        <w:t>register</w:t>
      </w:r>
    </w:p>
    <w:p w14:paraId="00EF2880" w14:textId="20BB54E8" w:rsidR="00520704" w:rsidRPr="005A3AEC" w:rsidRDefault="008F4864" w:rsidP="00133B93">
      <w:pPr>
        <w:jc w:val="both"/>
      </w:pPr>
      <w:r w:rsidRPr="005A3AEC">
        <w:rPr>
          <w:rFonts w:cs="Times New Roman"/>
        </w:rPr>
        <w:t>Mootorsõiduki</w:t>
      </w:r>
      <w:r w:rsidR="00520704" w:rsidRPr="005A3AEC">
        <w:rPr>
          <w:rFonts w:cs="Times New Roman"/>
          <w:bCs/>
          <w:szCs w:val="24"/>
        </w:rPr>
        <w:t>m</w:t>
      </w:r>
      <w:r w:rsidR="002849DA" w:rsidRPr="005A3AEC">
        <w:rPr>
          <w:rFonts w:cs="Times New Roman"/>
          <w:bCs/>
          <w:szCs w:val="24"/>
        </w:rPr>
        <w:t>aksu haldamise</w:t>
      </w:r>
      <w:r w:rsidR="004B398D" w:rsidRPr="005A3AEC">
        <w:rPr>
          <w:rFonts w:cs="Times New Roman"/>
          <w:bCs/>
          <w:szCs w:val="24"/>
        </w:rPr>
        <w:t xml:space="preserve"> </w:t>
      </w:r>
      <w:r w:rsidR="00C65197" w:rsidRPr="005A3AEC">
        <w:rPr>
          <w:rFonts w:cs="Times New Roman"/>
          <w:bCs/>
          <w:szCs w:val="24"/>
        </w:rPr>
        <w:t>register</w:t>
      </w:r>
      <w:r w:rsidR="002849DA" w:rsidRPr="005A3AEC">
        <w:rPr>
          <w:rFonts w:cs="Times New Roman"/>
          <w:bCs/>
          <w:szCs w:val="24"/>
        </w:rPr>
        <w:t xml:space="preserve"> on osa maksukohustuslaste registrist. </w:t>
      </w:r>
      <w:r w:rsidR="00C65197" w:rsidRPr="005A3AEC">
        <w:rPr>
          <w:rFonts w:cs="Times New Roman"/>
        </w:rPr>
        <w:t>Registri</w:t>
      </w:r>
      <w:r w:rsidR="004B398D" w:rsidRPr="005A3AEC">
        <w:t xml:space="preserve"> eesmärk on </w:t>
      </w:r>
      <w:r w:rsidRPr="005A3AEC">
        <w:rPr>
          <w:rFonts w:cs="Times New Roman"/>
        </w:rPr>
        <w:t>mootorsõiduki</w:t>
      </w:r>
      <w:r w:rsidR="004B398D" w:rsidRPr="005A3AEC">
        <w:t xml:space="preserve">maksu arvestamiseks vajaliku teabe kogumine ja töötlemine. Transpordiamet esitab Maksu- ja Tolliametile </w:t>
      </w:r>
      <w:r w:rsidRPr="005A3AEC">
        <w:rPr>
          <w:rFonts w:cs="Times New Roman"/>
        </w:rPr>
        <w:t>mootorsõiduki</w:t>
      </w:r>
      <w:r w:rsidR="004B398D" w:rsidRPr="005A3AEC">
        <w:t>maksu arvutamiseks vajalikud alusandmed, kontrollib nende õigsust ja vajadusel parandab või täiendab.</w:t>
      </w:r>
      <w:r w:rsidR="00C65197" w:rsidRPr="005A3AEC">
        <w:t xml:space="preserve"> </w:t>
      </w:r>
      <w:r w:rsidR="00520704" w:rsidRPr="005A3AEC">
        <w:t xml:space="preserve">Isikule tähendab see </w:t>
      </w:r>
      <w:r w:rsidRPr="005A3AEC">
        <w:rPr>
          <w:rFonts w:cs="Times New Roman"/>
        </w:rPr>
        <w:t>mootorsõiduki</w:t>
      </w:r>
      <w:r w:rsidR="00520704" w:rsidRPr="005A3AEC">
        <w:t xml:space="preserve">maksu andmetega tutvumise ja tasumise võimalust </w:t>
      </w:r>
      <w:proofErr w:type="spellStart"/>
      <w:r w:rsidR="00520704" w:rsidRPr="005A3AEC">
        <w:t>e-maksuametis</w:t>
      </w:r>
      <w:proofErr w:type="spellEnd"/>
      <w:r w:rsidR="00520704" w:rsidRPr="005A3AEC">
        <w:t xml:space="preserve">, sarnaselt kõigile teistele </w:t>
      </w:r>
      <w:r w:rsidR="000E1C4A" w:rsidRPr="005A3AEC">
        <w:t>maksu</w:t>
      </w:r>
      <w:r w:rsidR="00520704" w:rsidRPr="005A3AEC">
        <w:t xml:space="preserve">kohustustele. </w:t>
      </w:r>
    </w:p>
    <w:p w14:paraId="0FF73A4F" w14:textId="2D26B297" w:rsidR="00862028" w:rsidRPr="005A3AEC" w:rsidRDefault="00862028" w:rsidP="007F457F">
      <w:pPr>
        <w:jc w:val="both"/>
        <w:rPr>
          <w:rFonts w:cs="Times New Roman"/>
          <w:szCs w:val="24"/>
        </w:rPr>
      </w:pPr>
    </w:p>
    <w:p w14:paraId="6E8215DF" w14:textId="5AF7E5C5" w:rsidR="008F0B8E" w:rsidRPr="005A3AEC" w:rsidRDefault="00747687" w:rsidP="007F457F">
      <w:pPr>
        <w:jc w:val="both"/>
        <w:rPr>
          <w:rFonts w:cs="Times New Roman"/>
          <w:b/>
          <w:bCs/>
          <w:szCs w:val="24"/>
        </w:rPr>
      </w:pPr>
      <w:r w:rsidRPr="005A3AEC">
        <w:rPr>
          <w:rFonts w:cs="Times New Roman"/>
          <w:b/>
          <w:bCs/>
          <w:szCs w:val="24"/>
        </w:rPr>
        <w:t>5</w:t>
      </w:r>
      <w:r w:rsidR="008F0B8E" w:rsidRPr="005A3AEC">
        <w:rPr>
          <w:rFonts w:cs="Times New Roman"/>
          <w:b/>
          <w:bCs/>
          <w:szCs w:val="24"/>
        </w:rPr>
        <w:t xml:space="preserve">. </w:t>
      </w:r>
      <w:r w:rsidR="00B8104A" w:rsidRPr="005A3AEC">
        <w:rPr>
          <w:rFonts w:cs="Times New Roman"/>
          <w:b/>
          <w:bCs/>
          <w:szCs w:val="24"/>
        </w:rPr>
        <w:t>peatük</w:t>
      </w:r>
      <w:r w:rsidR="008F0B8E" w:rsidRPr="005A3AEC">
        <w:rPr>
          <w:rFonts w:cs="Times New Roman"/>
          <w:b/>
          <w:bCs/>
          <w:szCs w:val="24"/>
        </w:rPr>
        <w:t>k</w:t>
      </w:r>
      <w:r w:rsidR="00520704" w:rsidRPr="005A3AEC">
        <w:rPr>
          <w:rFonts w:cs="Times New Roman"/>
          <w:b/>
          <w:bCs/>
          <w:szCs w:val="24"/>
        </w:rPr>
        <w:t xml:space="preserve">. </w:t>
      </w:r>
      <w:r w:rsidR="008F0B8E" w:rsidRPr="005A3AEC">
        <w:rPr>
          <w:rFonts w:cs="Times New Roman"/>
          <w:b/>
          <w:bCs/>
          <w:szCs w:val="24"/>
        </w:rPr>
        <w:t>Rakendussätted</w:t>
      </w:r>
    </w:p>
    <w:p w14:paraId="13089F29" w14:textId="6FA7129D" w:rsidR="00B8104A" w:rsidRDefault="00B8104A" w:rsidP="007F457F">
      <w:pPr>
        <w:jc w:val="both"/>
        <w:rPr>
          <w:rFonts w:cs="Times New Roman"/>
          <w:szCs w:val="24"/>
        </w:rPr>
      </w:pPr>
    </w:p>
    <w:p w14:paraId="4E42ECCE" w14:textId="4765CBF9" w:rsidR="006911DD" w:rsidRPr="005A3AEC" w:rsidRDefault="006911DD" w:rsidP="006911DD">
      <w:pPr>
        <w:jc w:val="both"/>
        <w:rPr>
          <w:rFonts w:cs="Times New Roman"/>
          <w:szCs w:val="24"/>
        </w:rPr>
      </w:pPr>
      <w:r w:rsidRPr="005A3AEC">
        <w:rPr>
          <w:rFonts w:cs="Times New Roman"/>
          <w:b/>
          <w:bCs/>
          <w:szCs w:val="24"/>
        </w:rPr>
        <w:t>Eelnõu § 1</w:t>
      </w:r>
      <w:r>
        <w:rPr>
          <w:rFonts w:cs="Times New Roman"/>
          <w:b/>
          <w:bCs/>
          <w:szCs w:val="24"/>
        </w:rPr>
        <w:t>7</w:t>
      </w:r>
      <w:r w:rsidRPr="005A3AEC">
        <w:rPr>
          <w:rFonts w:cs="Times New Roman"/>
          <w:b/>
          <w:bCs/>
          <w:szCs w:val="24"/>
        </w:rPr>
        <w:t>. Kohalike maksude seaduse muutmine</w:t>
      </w:r>
    </w:p>
    <w:p w14:paraId="7781FD01" w14:textId="67F74D4F" w:rsidR="006911DD" w:rsidRDefault="006911DD" w:rsidP="007F457F">
      <w:pPr>
        <w:jc w:val="both"/>
        <w:rPr>
          <w:rFonts w:cs="Times New Roman"/>
          <w:szCs w:val="24"/>
        </w:rPr>
      </w:pPr>
      <w:r w:rsidRPr="005A3AEC">
        <w:rPr>
          <w:rFonts w:cs="Times New Roman"/>
          <w:szCs w:val="24"/>
        </w:rPr>
        <w:lastRenderedPageBreak/>
        <w:t xml:space="preserve">Muudetakse kohalike maksude seadust ja tunnistatakse kehtetuks mootorsõidukimaks kohaliku maksuna. Kohalike maksude seaduse §-s 5 on esitatud kohalike maksude loetelu ja sellest jäetakse edaspidi mootorsõidukimaks välja. Lisaks tunnistatakse kehtetuks selle seaduse § 12, milles on antud mootorsõidukimaksu sisu. </w:t>
      </w:r>
    </w:p>
    <w:p w14:paraId="70F0503B" w14:textId="77777777" w:rsidR="006911DD" w:rsidRPr="005A3AEC" w:rsidRDefault="006911DD" w:rsidP="007F457F">
      <w:pPr>
        <w:jc w:val="both"/>
        <w:rPr>
          <w:rFonts w:cs="Times New Roman"/>
          <w:szCs w:val="24"/>
        </w:rPr>
      </w:pPr>
    </w:p>
    <w:p w14:paraId="07C87FA2" w14:textId="60EDB5AF" w:rsidR="00747687" w:rsidRPr="005A3AEC" w:rsidRDefault="00747687" w:rsidP="00747687">
      <w:pPr>
        <w:jc w:val="both"/>
        <w:rPr>
          <w:b/>
          <w:bCs/>
        </w:rPr>
      </w:pPr>
      <w:r w:rsidRPr="005A3AEC">
        <w:rPr>
          <w:b/>
          <w:bCs/>
        </w:rPr>
        <w:t>Eelnõu § 1</w:t>
      </w:r>
      <w:r w:rsidR="006911DD">
        <w:rPr>
          <w:b/>
          <w:bCs/>
        </w:rPr>
        <w:t>8</w:t>
      </w:r>
      <w:r w:rsidRPr="005A3AEC">
        <w:rPr>
          <w:b/>
          <w:bCs/>
        </w:rPr>
        <w:t xml:space="preserve">. Liiklusseaduse muutmine </w:t>
      </w:r>
    </w:p>
    <w:p w14:paraId="31D51024" w14:textId="24545ABB" w:rsidR="00747687" w:rsidRDefault="00A062D3" w:rsidP="00747687">
      <w:pPr>
        <w:jc w:val="both"/>
      </w:pPr>
      <w:r w:rsidRPr="00A062D3">
        <w:rPr>
          <w:b/>
          <w:bCs/>
        </w:rPr>
        <w:t>P</w:t>
      </w:r>
      <w:r w:rsidR="00747687" w:rsidRPr="00A062D3">
        <w:rPr>
          <w:b/>
          <w:bCs/>
        </w:rPr>
        <w:t>unktiga 1</w:t>
      </w:r>
      <w:r w:rsidR="00747687" w:rsidRPr="005A3AEC">
        <w:t xml:space="preserve"> täiendatakse liiklusseaduse reguleerimisala § 1 lõikes 1. Muudatusega sedastatakse, et käesolev seadus sätestab tasude suhtes lisaks teekasutustasule ka registreerimistasu tasumise tingimused ja määrad. </w:t>
      </w:r>
    </w:p>
    <w:p w14:paraId="5329839C" w14:textId="7AAAE30A" w:rsidR="0084234F" w:rsidRDefault="0084234F" w:rsidP="00747687">
      <w:pPr>
        <w:jc w:val="both"/>
      </w:pPr>
    </w:p>
    <w:p w14:paraId="08D50201" w14:textId="26973FB6" w:rsidR="0084234F" w:rsidRDefault="0084234F" w:rsidP="00747687">
      <w:pPr>
        <w:jc w:val="both"/>
      </w:pPr>
      <w:r w:rsidRPr="0084234F">
        <w:rPr>
          <w:b/>
          <w:bCs/>
        </w:rPr>
        <w:t>Punktiga 2</w:t>
      </w:r>
      <w:r>
        <w:t xml:space="preserve"> lisatakse liiklusseaduse mõistete hulka täiselektrilise mootorsõiduki mõiste, mida kasutatakse nii mootorsõidukimaksu kui registreerimistasu regulatsioonis ja ka kehtivad liiklusseaduses. Täielektrilisel mootorsõidukil ei ole sisepõlemismootorit</w:t>
      </w:r>
      <w:r w:rsidR="003D2376">
        <w:t xml:space="preserve"> ja seda veab elektrimootor. </w:t>
      </w:r>
    </w:p>
    <w:p w14:paraId="1373F0D4" w14:textId="61EAA1F9" w:rsidR="003D2376" w:rsidRDefault="003D2376" w:rsidP="00747687">
      <w:pPr>
        <w:jc w:val="both"/>
      </w:pPr>
    </w:p>
    <w:p w14:paraId="0154A6B3" w14:textId="70FDD956" w:rsidR="003D2376" w:rsidRDefault="003D2376" w:rsidP="00747687">
      <w:pPr>
        <w:jc w:val="both"/>
      </w:pPr>
      <w:r w:rsidRPr="003D2376">
        <w:rPr>
          <w:b/>
          <w:bCs/>
        </w:rPr>
        <w:t>Punkti 3</w:t>
      </w:r>
      <w:r>
        <w:t xml:space="preserve"> muudatus on seotud eelneva punktiga, millega lisati mõistetesse täiselektrilise mootorsõiduki mõiste. Kehtivas liiklusseaduse § 37 lõikes 2 kasutatakse terminit „</w:t>
      </w:r>
      <w:r w:rsidRPr="003D2376">
        <w:t>täiselektrilise veoajamiga mootorsõiduk</w:t>
      </w:r>
      <w:r>
        <w:t>“, mille asemel on nüüd kasutusel lühem termin. Sätet parandatakse sõna „veoajamiga“ väljajätmisega.</w:t>
      </w:r>
    </w:p>
    <w:p w14:paraId="5587BB71" w14:textId="532EB9FD" w:rsidR="008A27D3" w:rsidRDefault="008A27D3" w:rsidP="00747687">
      <w:pPr>
        <w:jc w:val="both"/>
      </w:pPr>
    </w:p>
    <w:p w14:paraId="42A1F3E1" w14:textId="21C45884" w:rsidR="008A27D3" w:rsidRPr="005A3AEC" w:rsidRDefault="008A27D3" w:rsidP="00747687">
      <w:pPr>
        <w:jc w:val="both"/>
      </w:pPr>
      <w:r w:rsidRPr="008A27D3">
        <w:rPr>
          <w:b/>
          <w:bCs/>
        </w:rPr>
        <w:t>Punktiga 4</w:t>
      </w:r>
      <w:r>
        <w:t xml:space="preserve"> muudetakse liiklusseaduse § 173 lõiget 1. Kõnealune paragrahv loob liiklusregistri õigusliku aluse ja lõikes 1 sätestatakse andmekogus töödeldavate andmete loend. Seda loendit täiendatakse registreerimistasu lisamisega, st tekitatakse õiguslik alus tasu andmete pidamiseks liiklusregistri andmekogus. </w:t>
      </w:r>
    </w:p>
    <w:p w14:paraId="55D907F3" w14:textId="77777777" w:rsidR="00747687" w:rsidRPr="005A3AEC" w:rsidRDefault="00747687" w:rsidP="00747687">
      <w:pPr>
        <w:jc w:val="both"/>
      </w:pPr>
    </w:p>
    <w:p w14:paraId="0212CB13" w14:textId="52FBE386" w:rsidR="00747687" w:rsidRPr="005A3AEC" w:rsidRDefault="00747687" w:rsidP="00747687">
      <w:pPr>
        <w:jc w:val="both"/>
      </w:pPr>
      <w:r w:rsidRPr="00A062D3">
        <w:rPr>
          <w:b/>
          <w:bCs/>
        </w:rPr>
        <w:t xml:space="preserve">Punktiga </w:t>
      </w:r>
      <w:r w:rsidR="0084234F">
        <w:rPr>
          <w:b/>
          <w:bCs/>
        </w:rPr>
        <w:t>5</w:t>
      </w:r>
      <w:r w:rsidRPr="005A3AEC">
        <w:t xml:space="preserve"> täiendatakse liiklusseadust peatükiga 12</w:t>
      </w:r>
      <w:r w:rsidRPr="005A3AEC">
        <w:rPr>
          <w:vertAlign w:val="superscript"/>
        </w:rPr>
        <w:t>2</w:t>
      </w:r>
      <w:r w:rsidRPr="005A3AEC">
        <w:t xml:space="preserve"> „Registreerimistasu“</w:t>
      </w:r>
      <w:r w:rsidR="00A062D3">
        <w:t xml:space="preserve"> alljärgnevates paragrahvides kirjeldatud sõnastuses.</w:t>
      </w:r>
    </w:p>
    <w:p w14:paraId="26054A8E" w14:textId="77777777" w:rsidR="00747687" w:rsidRPr="005A3AEC" w:rsidRDefault="00747687" w:rsidP="00747687">
      <w:pPr>
        <w:jc w:val="both"/>
        <w:rPr>
          <w:b/>
          <w:bCs/>
        </w:rPr>
      </w:pPr>
    </w:p>
    <w:p w14:paraId="3409FB56" w14:textId="77777777" w:rsidR="00747687" w:rsidRPr="005A3AEC" w:rsidRDefault="00747687" w:rsidP="00747687">
      <w:pPr>
        <w:jc w:val="both"/>
      </w:pPr>
      <w:r w:rsidRPr="005A3AEC">
        <w:rPr>
          <w:b/>
          <w:bCs/>
        </w:rPr>
        <w:t>Paragrahvis 190</w:t>
      </w:r>
      <w:r w:rsidRPr="005A3AEC">
        <w:rPr>
          <w:b/>
          <w:bCs/>
          <w:vertAlign w:val="superscript"/>
        </w:rPr>
        <w:t>13</w:t>
      </w:r>
      <w:r w:rsidRPr="005A3AEC">
        <w:rPr>
          <w:b/>
          <w:bCs/>
        </w:rPr>
        <w:t xml:space="preserve"> </w:t>
      </w:r>
      <w:r w:rsidRPr="005A3AEC">
        <w:t>sätestatakse registreerimistasu.</w:t>
      </w:r>
      <w:r w:rsidRPr="005A3AEC">
        <w:rPr>
          <w:b/>
          <w:bCs/>
        </w:rPr>
        <w:t xml:space="preserve"> </w:t>
      </w:r>
      <w:r w:rsidRPr="005A3AEC">
        <w:rPr>
          <w:rFonts w:cs="Times New Roman"/>
        </w:rPr>
        <w:t xml:space="preserve">Registreerimistasuga maksustatakse </w:t>
      </w:r>
      <w:r w:rsidRPr="005A3AEC">
        <w:t>nii uue kui kasutatud mootorsõiduki esmakordne Eesti liiklusregistris registreerimine. Mootorsõiduki registreerimine on sätestatud liiklusseaduse § 76 lõikes 2 ja see on toiming, millega Transpordiamet kannab Eestis kasutusele võetava ja nõuetele vastava mootorsõiduki ning sellega seotud isikute andmed liiklusregistrisse. </w:t>
      </w:r>
    </w:p>
    <w:p w14:paraId="7DFBE33C" w14:textId="77777777" w:rsidR="00747687" w:rsidRPr="005A3AEC" w:rsidRDefault="00747687" w:rsidP="00747687">
      <w:pPr>
        <w:jc w:val="both"/>
      </w:pPr>
    </w:p>
    <w:p w14:paraId="43498290" w14:textId="77777777" w:rsidR="00747687" w:rsidRPr="005A3AEC" w:rsidRDefault="00747687" w:rsidP="00747687">
      <w:pPr>
        <w:jc w:val="both"/>
      </w:pPr>
      <w:r w:rsidRPr="005A3AEC">
        <w:t>Registreerimismaksu tasumise kohustus on isikul, kes registrikande toimingut teeb.</w:t>
      </w:r>
    </w:p>
    <w:p w14:paraId="76229B43" w14:textId="77777777" w:rsidR="00747687" w:rsidRPr="005A3AEC" w:rsidRDefault="00747687" w:rsidP="00747687">
      <w:pPr>
        <w:jc w:val="both"/>
        <w:rPr>
          <w:b/>
          <w:bCs/>
        </w:rPr>
      </w:pPr>
    </w:p>
    <w:p w14:paraId="28AB4816" w14:textId="77777777" w:rsidR="00747687" w:rsidRPr="005A3AEC" w:rsidRDefault="00747687" w:rsidP="00747687">
      <w:pPr>
        <w:jc w:val="both"/>
      </w:pPr>
      <w:r w:rsidRPr="005A3AEC">
        <w:rPr>
          <w:b/>
          <w:bCs/>
        </w:rPr>
        <w:t>Paragrahviga 190</w:t>
      </w:r>
      <w:r w:rsidRPr="005A3AEC">
        <w:rPr>
          <w:b/>
          <w:bCs/>
          <w:vertAlign w:val="superscript"/>
        </w:rPr>
        <w:t>14</w:t>
      </w:r>
      <w:r w:rsidRPr="005A3AEC">
        <w:rPr>
          <w:b/>
          <w:bCs/>
        </w:rPr>
        <w:t xml:space="preserve"> </w:t>
      </w:r>
      <w:r w:rsidRPr="005A3AEC">
        <w:t>sätestatakse registreerimistasu objekt. Registreerimistasu rakendatakse M1 kategooria sõiduautode ja N1 kategooria kuni 3500-kilogrammise täismassiga veoautode esmasel registreerimisel Eesti liiklusregistris. Hõlmatud on ka nende kategooriate alamkategooriad (M1G, N1G). (Vt kategooriate selgitusi eelnõu § 2 selgituste juures.)</w:t>
      </w:r>
    </w:p>
    <w:p w14:paraId="4DF93973" w14:textId="77777777" w:rsidR="00747687" w:rsidRPr="005A3AEC" w:rsidRDefault="00747687" w:rsidP="00747687">
      <w:pPr>
        <w:jc w:val="both"/>
      </w:pPr>
    </w:p>
    <w:p w14:paraId="6D1DD93A" w14:textId="77777777" w:rsidR="00747687" w:rsidRPr="005A3AEC" w:rsidRDefault="00747687" w:rsidP="00747687">
      <w:pPr>
        <w:jc w:val="both"/>
      </w:pPr>
      <w:r w:rsidRPr="005A3AEC">
        <w:rPr>
          <w:b/>
          <w:bCs/>
        </w:rPr>
        <w:t>Paragrahvis 190</w:t>
      </w:r>
      <w:r w:rsidRPr="005A3AEC">
        <w:rPr>
          <w:b/>
          <w:bCs/>
          <w:vertAlign w:val="superscript"/>
        </w:rPr>
        <w:t>15</w:t>
      </w:r>
      <w:r w:rsidRPr="005A3AEC">
        <w:rPr>
          <w:b/>
          <w:bCs/>
        </w:rPr>
        <w:t xml:space="preserve"> </w:t>
      </w:r>
      <w:r w:rsidRPr="005A3AEC">
        <w:t xml:space="preserve">sätestatakse registreerimistasu tasumise kohustusega seonduvad normid. Registreerimistasu tasuvad füüsiline ja juriidiline isik (sh asutused, kohalikud omavalitsused jt). Registreerimistasu tasumise kohustus tekib sõiduki esmakordsel liiklusregistris registreerimisel ehk </w:t>
      </w:r>
      <w:r w:rsidRPr="005A3AEC">
        <w:rPr>
          <w:rFonts w:eastAsia="Times New Roman" w:cs="Times New Roman"/>
        </w:rPr>
        <w:t>registreerimistasu objekt on mootorsõiduk, mida veel ei ole Eesti liiklusregistris ja mis planeeritakse sinna esmakordselt registreerida. See tähendab, et huvitatud isik on võtnud Transpordiametiga ühendust, esitanud sõiduki, dokumendid ja on läbinud nende nõuetekohasuse kontrolli eesmärgiga sõiduk registreerida. Registreerimistasu laekumist kontrollitakse enne registreeringu tekkimist.</w:t>
      </w:r>
    </w:p>
    <w:p w14:paraId="2D2367DA" w14:textId="77777777" w:rsidR="00747687" w:rsidRPr="005A3AEC" w:rsidRDefault="00747687" w:rsidP="00747687">
      <w:pPr>
        <w:jc w:val="both"/>
      </w:pPr>
    </w:p>
    <w:p w14:paraId="4253F1AF" w14:textId="77777777" w:rsidR="00747687" w:rsidRPr="005A3AEC" w:rsidRDefault="00747687" w:rsidP="00747687">
      <w:pPr>
        <w:jc w:val="both"/>
      </w:pPr>
      <w:r w:rsidRPr="005A3AEC">
        <w:lastRenderedPageBreak/>
        <w:t xml:space="preserve">Maksmisele kuuluv registreerimistasu summa määratakse Transpordiameti poolt pärast sõiduki registreerimiseelset </w:t>
      </w:r>
      <w:proofErr w:type="spellStart"/>
      <w:r w:rsidRPr="005A3AEC">
        <w:t>tehnonõuetele</w:t>
      </w:r>
      <w:proofErr w:type="spellEnd"/>
      <w:r w:rsidRPr="005A3AEC">
        <w:t xml:space="preserve"> vastavuse kontrolli. Otsustusõigust maksu suuruses muidugi ei ole, oluline on liiklusregistri andmete olemasolu, mille põhjal tasu suurus arvutatakse.</w:t>
      </w:r>
    </w:p>
    <w:p w14:paraId="296B9819" w14:textId="77777777" w:rsidR="00747687" w:rsidRPr="005A3AEC" w:rsidRDefault="00747687" w:rsidP="00747687">
      <w:pPr>
        <w:jc w:val="both"/>
      </w:pPr>
    </w:p>
    <w:p w14:paraId="1FB6C28A" w14:textId="77777777" w:rsidR="00747687" w:rsidRPr="005A3AEC" w:rsidRDefault="00747687" w:rsidP="00747687">
      <w:pPr>
        <w:jc w:val="both"/>
        <w:rPr>
          <w:rFonts w:cs="Times New Roman"/>
        </w:rPr>
      </w:pPr>
      <w:r w:rsidRPr="005A3AEC">
        <w:rPr>
          <w:b/>
          <w:bCs/>
        </w:rPr>
        <w:t>Paragrahvi 190</w:t>
      </w:r>
      <w:r w:rsidRPr="005A3AEC">
        <w:rPr>
          <w:b/>
          <w:bCs/>
          <w:vertAlign w:val="superscript"/>
        </w:rPr>
        <w:t>16</w:t>
      </w:r>
      <w:r w:rsidRPr="005A3AEC">
        <w:rPr>
          <w:b/>
          <w:bCs/>
        </w:rPr>
        <w:t xml:space="preserve"> </w:t>
      </w:r>
      <w:r w:rsidRPr="005A3AEC">
        <w:t>kohaselt on registreerimistasu tasumise aeg</w:t>
      </w:r>
      <w:r w:rsidRPr="005A3AEC">
        <w:rPr>
          <w:b/>
          <w:bCs/>
        </w:rPr>
        <w:t xml:space="preserve"> </w:t>
      </w:r>
      <w:r w:rsidRPr="005A3AEC">
        <w:t xml:space="preserve"> enne sõiduki esmakordset Eesti liiklusregistris registreerimist. </w:t>
      </w:r>
      <w:r w:rsidRPr="005A3AEC">
        <w:rPr>
          <w:rFonts w:cs="Times New Roman"/>
        </w:rPr>
        <w:t>Säte on sarnane mootorsõidukiga tehtavate toimingute eest riigilõivu tasumisega. Registreerimist tuleb mõista antud juhul protsessina, mis algab isiku Transpordiameti poole pöördumisega ja lõpeb registrikande kinnitamisega. Registreerimise protsess lõppeb registreeringuga ja registreerimistasu maksmist kontrollitakse enne selle teostamist.</w:t>
      </w:r>
    </w:p>
    <w:p w14:paraId="4151D83D" w14:textId="77777777" w:rsidR="00747687" w:rsidRPr="005A3AEC" w:rsidRDefault="00747687" w:rsidP="00747687">
      <w:pPr>
        <w:jc w:val="both"/>
      </w:pPr>
    </w:p>
    <w:p w14:paraId="7BE16729" w14:textId="77777777" w:rsidR="00747687" w:rsidRPr="005A3AEC" w:rsidRDefault="00747687" w:rsidP="00747687">
      <w:pPr>
        <w:jc w:val="both"/>
        <w:rPr>
          <w:rFonts w:cs="Times New Roman"/>
        </w:rPr>
      </w:pPr>
      <w:r w:rsidRPr="005A3AEC">
        <w:rPr>
          <w:b/>
          <w:bCs/>
        </w:rPr>
        <w:t>Paragrahvis 190</w:t>
      </w:r>
      <w:r w:rsidRPr="005A3AEC">
        <w:rPr>
          <w:b/>
          <w:bCs/>
          <w:vertAlign w:val="superscript"/>
        </w:rPr>
        <w:t>17</w:t>
      </w:r>
      <w:r w:rsidRPr="005A3AEC">
        <w:rPr>
          <w:b/>
          <w:bCs/>
        </w:rPr>
        <w:t xml:space="preserve"> </w:t>
      </w:r>
      <w:r w:rsidRPr="005A3AEC">
        <w:t>sätestatakse, et registreerimistasu haldur on Transpordiamet.</w:t>
      </w:r>
      <w:r w:rsidRPr="005A3AEC">
        <w:rPr>
          <w:b/>
          <w:bCs/>
        </w:rPr>
        <w:t xml:space="preserve"> </w:t>
      </w:r>
      <w:r w:rsidRPr="005A3AEC">
        <w:rPr>
          <w:rFonts w:cs="Times New Roman"/>
        </w:rPr>
        <w:t xml:space="preserve">Registreerimistasu kogub Transpordiamet, mistõttu on koormis nimetatud „tasuks“, mitte „maksuks“ – erinevus seisneb peamiselt määratluses ja lõplikult laekuvad mõlemad samasuguselt riigieelarvesse. Otsustamisel on lähtutud sellest, kuidas isikul oleks mugavam maksukohustust täita, samuti, et oleks arvesse võetud koormise kogumine kahe erineva asutuse poolt, kellest üks ei ole riiklike maksude haldur. Registreerimistasu aluseks olevad andmed, haldus ja tasumise aeg on seotud üksnes Transpordiametiga, mistõttu oleks selle tasu maksuna kehtestamisega kaasnenud Maksu- ja Tolliameti roll ebavajalik. </w:t>
      </w:r>
    </w:p>
    <w:p w14:paraId="113F8948" w14:textId="77777777" w:rsidR="00747687" w:rsidRPr="005A3AEC" w:rsidRDefault="00747687" w:rsidP="00747687">
      <w:pPr>
        <w:jc w:val="both"/>
      </w:pPr>
    </w:p>
    <w:p w14:paraId="4D824C86" w14:textId="77777777" w:rsidR="00747687" w:rsidRPr="005A3AEC" w:rsidRDefault="00747687" w:rsidP="00747687">
      <w:pPr>
        <w:jc w:val="both"/>
        <w:rPr>
          <w:rFonts w:cs="Times New Roman"/>
        </w:rPr>
      </w:pPr>
      <w:r w:rsidRPr="005A3AEC">
        <w:rPr>
          <w:b/>
          <w:bCs/>
        </w:rPr>
        <w:t>Paragrahvis 190</w:t>
      </w:r>
      <w:r w:rsidRPr="005A3AEC">
        <w:rPr>
          <w:b/>
          <w:bCs/>
          <w:vertAlign w:val="superscript"/>
        </w:rPr>
        <w:t>18</w:t>
      </w:r>
      <w:r w:rsidRPr="005A3AEC">
        <w:rPr>
          <w:b/>
          <w:bCs/>
        </w:rPr>
        <w:t xml:space="preserve"> </w:t>
      </w:r>
      <w:r w:rsidRPr="005A3AEC">
        <w:t>sätestatakse, et registreerimistasu laekub</w:t>
      </w:r>
      <w:r w:rsidRPr="005A3AEC">
        <w:rPr>
          <w:b/>
          <w:bCs/>
        </w:rPr>
        <w:t xml:space="preserve"> </w:t>
      </w:r>
      <w:r w:rsidRPr="005A3AEC">
        <w:t xml:space="preserve">riigieelarvesse. </w:t>
      </w:r>
      <w:r w:rsidRPr="005A3AEC">
        <w:rPr>
          <w:rFonts w:cs="Times New Roman"/>
        </w:rPr>
        <w:t>laekuv tulu ei ole sihtotstarbeline ja seda jaotatakse vastavalt riigieelarve seadusele avalike teenuste rahastamiseks.</w:t>
      </w:r>
    </w:p>
    <w:p w14:paraId="1ABE8174" w14:textId="77777777" w:rsidR="00747687" w:rsidRPr="005A3AEC" w:rsidRDefault="00747687" w:rsidP="00747687">
      <w:pPr>
        <w:jc w:val="both"/>
      </w:pPr>
    </w:p>
    <w:p w14:paraId="197911A4" w14:textId="77777777" w:rsidR="00747687" w:rsidRPr="005A3AEC" w:rsidRDefault="00747687" w:rsidP="00747687">
      <w:pPr>
        <w:jc w:val="both"/>
        <w:rPr>
          <w:rFonts w:cs="Times New Roman"/>
        </w:rPr>
      </w:pPr>
      <w:r w:rsidRPr="005A3AEC">
        <w:rPr>
          <w:b/>
          <w:bCs/>
        </w:rPr>
        <w:t>Paragrahvis 190</w:t>
      </w:r>
      <w:r w:rsidRPr="005A3AEC">
        <w:rPr>
          <w:b/>
          <w:bCs/>
          <w:vertAlign w:val="superscript"/>
        </w:rPr>
        <w:t>19</w:t>
      </w:r>
      <w:r w:rsidRPr="005A3AEC">
        <w:rPr>
          <w:b/>
          <w:bCs/>
        </w:rPr>
        <w:t xml:space="preserve"> </w:t>
      </w:r>
      <w:r w:rsidRPr="005A3AEC">
        <w:t xml:space="preserve">sätestatakse </w:t>
      </w:r>
      <w:bookmarkStart w:id="24" w:name="_Hlk145860304"/>
      <w:r w:rsidRPr="005A3AEC">
        <w:t>M1-kategooria mootorsõidukite registreerimistasu määrad</w:t>
      </w:r>
      <w:bookmarkEnd w:id="24"/>
      <w:r w:rsidRPr="005A3AEC">
        <w:t xml:space="preserve">. </w:t>
      </w:r>
      <w:r w:rsidRPr="005A3AEC">
        <w:rPr>
          <w:rFonts w:cs="Times New Roman"/>
        </w:rPr>
        <w:t>Mootorsõiduki registreerimistasu kehtestatakse M1 ja M1G kategooria autodele WLTP meetodiga arvutatud CO</w:t>
      </w:r>
      <w:r w:rsidRPr="005A3AEC">
        <w:rPr>
          <w:rFonts w:cs="Times New Roman"/>
          <w:vertAlign w:val="subscript"/>
        </w:rPr>
        <w:t>2</w:t>
      </w:r>
      <w:r w:rsidRPr="005A3AEC">
        <w:rPr>
          <w:rFonts w:cs="Times New Roman"/>
        </w:rPr>
        <w:t xml:space="preserve"> heite kohta, võttes aluseks liiklusregistri andmed. Kui massiosa on kümnekordselt suurem kui mootorsõidukimaksu puhul, siis </w:t>
      </w:r>
      <w:proofErr w:type="spellStart"/>
      <w:r w:rsidRPr="005A3AEC">
        <w:rPr>
          <w:rFonts w:cs="Times New Roman"/>
        </w:rPr>
        <w:t>süsinikuheitme</w:t>
      </w:r>
      <w:proofErr w:type="spellEnd"/>
      <w:r w:rsidRPr="005A3AEC">
        <w:rPr>
          <w:rFonts w:cs="Times New Roman"/>
        </w:rPr>
        <w:t xml:space="preserve"> puhul soovitakse ostuvalikuid mõjutada enam väga säästlikke autode, sealhulgas pistikhübriidide ja elektriautode suunas. Sõidukid, millel WLTP meetodi alusel heidet hinnatud ei ole, tasu võetakse NEDC näitaja alusel, kasutades vastavat kordajat. </w:t>
      </w:r>
    </w:p>
    <w:p w14:paraId="54A67387" w14:textId="77777777" w:rsidR="00747687" w:rsidRPr="005A3AEC" w:rsidRDefault="00747687" w:rsidP="00747687">
      <w:pPr>
        <w:jc w:val="both"/>
        <w:rPr>
          <w:rFonts w:cs="Times New Roman"/>
        </w:rPr>
      </w:pPr>
    </w:p>
    <w:p w14:paraId="10AAEFAB" w14:textId="77777777" w:rsidR="00747687" w:rsidRPr="005A3AEC" w:rsidRDefault="00747687" w:rsidP="00747687">
      <w:pPr>
        <w:jc w:val="both"/>
        <w:rPr>
          <w:rFonts w:cs="Times New Roman"/>
        </w:rPr>
      </w:pPr>
      <w:r w:rsidRPr="005A3AEC">
        <w:rPr>
          <w:rFonts w:cs="Times New Roman"/>
        </w:rPr>
        <w:t>Selleks, et registreerimistasu täidaks oma keskkonnaalaseid eesmärke ning maksu tulemusel toimuksid ühiskonnas käitumuslikud muutused keskkonnasõbralikemate alternatiivide eelistamiseks, on tasu määra tõus CO</w:t>
      </w:r>
      <w:r w:rsidRPr="005A3AEC">
        <w:rPr>
          <w:rFonts w:cs="Times New Roman"/>
          <w:vertAlign w:val="subscript"/>
        </w:rPr>
        <w:t>2</w:t>
      </w:r>
      <w:r w:rsidRPr="005A3AEC">
        <w:rPr>
          <w:rFonts w:cs="Times New Roman"/>
        </w:rPr>
        <w:t xml:space="preserve"> näidu kasvades kujundatud </w:t>
      </w:r>
      <w:proofErr w:type="spellStart"/>
      <w:r w:rsidRPr="005A3AEC">
        <w:rPr>
          <w:rFonts w:cs="Times New Roman"/>
        </w:rPr>
        <w:t>eksponentsiaalsem</w:t>
      </w:r>
      <w:proofErr w:type="spellEnd"/>
      <w:r w:rsidRPr="005A3AEC">
        <w:rPr>
          <w:rFonts w:cs="Times New Roman"/>
        </w:rPr>
        <w:t xml:space="preserve"> kui oli eelnõu väljatöötamiskavatsuses pakutud. Üksnes siis on võimalik luua ka eeldused täita 2030. aastaks seatud maanteetranspordi heitmete vähendamise eesmärke ning vältida suurema koormuse langemist teistele sektoritele.</w:t>
      </w:r>
    </w:p>
    <w:p w14:paraId="08B91CA3" w14:textId="77777777" w:rsidR="00747687" w:rsidRPr="005A3AEC" w:rsidRDefault="00747687" w:rsidP="00747687">
      <w:pPr>
        <w:jc w:val="both"/>
        <w:rPr>
          <w:rFonts w:cs="Times New Roman"/>
        </w:rPr>
      </w:pPr>
    </w:p>
    <w:p w14:paraId="408C3E74" w14:textId="77777777" w:rsidR="00747687" w:rsidRPr="005A3AEC" w:rsidRDefault="00747687" w:rsidP="00747687">
      <w:pPr>
        <w:jc w:val="both"/>
        <w:rPr>
          <w:rFonts w:cs="Times New Roman"/>
        </w:rPr>
      </w:pPr>
      <w:r w:rsidRPr="005A3AEC">
        <w:rPr>
          <w:rFonts w:cs="Times New Roman"/>
          <w:b/>
          <w:bCs/>
        </w:rPr>
        <w:t>Lõike 1</w:t>
      </w:r>
      <w:r w:rsidRPr="005A3AEC">
        <w:rPr>
          <w:rFonts w:cs="Times New Roman"/>
        </w:rPr>
        <w:t xml:space="preserve"> järgi on lisaks baasosale, mis on 300 eurot, iga CO</w:t>
      </w:r>
      <w:r w:rsidRPr="005A3AEC">
        <w:rPr>
          <w:rFonts w:cs="Times New Roman"/>
          <w:vertAlign w:val="subscript"/>
        </w:rPr>
        <w:t>2</w:t>
      </w:r>
      <w:r w:rsidRPr="005A3AEC">
        <w:rPr>
          <w:rFonts w:cs="Times New Roman"/>
        </w:rPr>
        <w:t xml:space="preserve"> heite gramm vahemikus 1–117g CO</w:t>
      </w:r>
      <w:r w:rsidRPr="005A3AEC">
        <w:rPr>
          <w:rFonts w:cs="Times New Roman"/>
          <w:vertAlign w:val="subscript"/>
        </w:rPr>
        <w:t>2</w:t>
      </w:r>
      <w:r w:rsidRPr="005A3AEC">
        <w:rPr>
          <w:rFonts w:cs="Times New Roman"/>
        </w:rPr>
        <w:t>/km kohta maksustatud 5 euroga, vahemikus 118–150g maksustatud 40 euroga, vahemikus 151–200g CO</w:t>
      </w:r>
      <w:r w:rsidRPr="005A3AEC">
        <w:rPr>
          <w:rFonts w:cs="Times New Roman"/>
          <w:vertAlign w:val="subscript"/>
        </w:rPr>
        <w:t>2</w:t>
      </w:r>
      <w:r w:rsidRPr="005A3AEC">
        <w:rPr>
          <w:rFonts w:cs="Times New Roman"/>
        </w:rPr>
        <w:t>/km kohta maksustatud 60 euroga ning 201 ja enam grammi CO</w:t>
      </w:r>
      <w:r w:rsidRPr="005A3AEC">
        <w:rPr>
          <w:rFonts w:cs="Times New Roman"/>
          <w:vertAlign w:val="subscript"/>
        </w:rPr>
        <w:t>2</w:t>
      </w:r>
      <w:r w:rsidRPr="005A3AEC">
        <w:rPr>
          <w:rFonts w:cs="Times New Roman"/>
        </w:rPr>
        <w:t xml:space="preserve">/km kohta maksustatud 80 euroga. Võrreldes mootorsõidukimaksuga on registreerimistasu puhul igas järgnevas </w:t>
      </w:r>
      <w:proofErr w:type="spellStart"/>
      <w:r w:rsidRPr="005A3AEC">
        <w:rPr>
          <w:rFonts w:cs="Times New Roman"/>
        </w:rPr>
        <w:t>heitmepiirkonnas</w:t>
      </w:r>
      <w:proofErr w:type="spellEnd"/>
      <w:r w:rsidRPr="005A3AEC">
        <w:rPr>
          <w:rFonts w:cs="Times New Roman"/>
        </w:rPr>
        <w:t xml:space="preserve"> CO</w:t>
      </w:r>
      <w:r w:rsidRPr="005A3AEC">
        <w:rPr>
          <w:rFonts w:cs="Times New Roman"/>
          <w:vertAlign w:val="subscript"/>
        </w:rPr>
        <w:t xml:space="preserve">2 </w:t>
      </w:r>
      <w:r w:rsidRPr="005A3AEC">
        <w:rPr>
          <w:rFonts w:cs="Times New Roman"/>
        </w:rPr>
        <w:t xml:space="preserve">heide maksustatud kõrgemalt. </w:t>
      </w:r>
    </w:p>
    <w:p w14:paraId="5F44CC8B" w14:textId="77777777" w:rsidR="00747687" w:rsidRPr="005A3AEC" w:rsidRDefault="00747687" w:rsidP="00747687">
      <w:pPr>
        <w:jc w:val="both"/>
        <w:rPr>
          <w:rFonts w:cs="Times New Roman"/>
        </w:rPr>
      </w:pPr>
      <w:r w:rsidRPr="005A3AEC">
        <w:rPr>
          <w:rFonts w:cs="Times New Roman"/>
        </w:rPr>
        <w:t xml:space="preserve">  </w:t>
      </w:r>
    </w:p>
    <w:p w14:paraId="6D67D99E" w14:textId="77777777" w:rsidR="00747687" w:rsidRPr="005A3AEC" w:rsidRDefault="00747687" w:rsidP="00747687">
      <w:pPr>
        <w:jc w:val="both"/>
        <w:rPr>
          <w:rFonts w:cs="Times New Roman"/>
        </w:rPr>
      </w:pPr>
      <w:r w:rsidRPr="005A3AEC">
        <w:rPr>
          <w:rFonts w:cs="Times New Roman"/>
        </w:rPr>
        <w:t xml:space="preserve">Väiksema- ja keskmise suurusega autodest raskematele autodele rakendatakse täiendavat massiosa selliselt, et 2000 kilogrammist täismassi ületav iga kilogramm maksustatakse 4 euroga kuni summani 4000 eurot. Pistikhübriidide puhul rakendub massiosa alates 2200 kilogrammist. </w:t>
      </w:r>
    </w:p>
    <w:p w14:paraId="44147C88" w14:textId="77777777" w:rsidR="00747687" w:rsidRPr="005A3AEC" w:rsidRDefault="00747687" w:rsidP="00747687">
      <w:pPr>
        <w:jc w:val="both"/>
        <w:rPr>
          <w:rFonts w:cs="Times New Roman"/>
        </w:rPr>
      </w:pPr>
    </w:p>
    <w:p w14:paraId="60FA4A3E" w14:textId="77777777" w:rsidR="00747687" w:rsidRPr="005A3AEC" w:rsidRDefault="00747687" w:rsidP="00747687">
      <w:pPr>
        <w:jc w:val="both"/>
        <w:rPr>
          <w:rFonts w:cs="Times New Roman"/>
        </w:rPr>
      </w:pPr>
      <w:r w:rsidRPr="005A3AEC">
        <w:rPr>
          <w:rFonts w:cs="Times New Roman"/>
          <w:b/>
          <w:bCs/>
        </w:rPr>
        <w:lastRenderedPageBreak/>
        <w:t>Lõike 2</w:t>
      </w:r>
      <w:r w:rsidRPr="005A3AEC">
        <w:rPr>
          <w:rFonts w:cs="Times New Roman"/>
        </w:rPr>
        <w:t xml:space="preserve"> järgi rakendatakse nende sõidukite puhul, millel on üksnes NEDC näit, koefitsienti 1,21 viimaks tulemus lähedaseks WLTP meetodile. Tasumäärad on samad lõikes 1 sätestatuga.</w:t>
      </w:r>
    </w:p>
    <w:p w14:paraId="7CFF0862" w14:textId="77777777" w:rsidR="00747687" w:rsidRPr="005A3AEC" w:rsidRDefault="00747687" w:rsidP="00747687">
      <w:pPr>
        <w:jc w:val="both"/>
        <w:rPr>
          <w:rFonts w:cs="Times New Roman"/>
        </w:rPr>
      </w:pPr>
    </w:p>
    <w:p w14:paraId="5EF18BF7" w14:textId="77777777" w:rsidR="00747687" w:rsidRPr="005A3AEC" w:rsidRDefault="00747687" w:rsidP="00747687">
      <w:pPr>
        <w:jc w:val="both"/>
        <w:rPr>
          <w:szCs w:val="24"/>
        </w:rPr>
      </w:pPr>
      <w:r w:rsidRPr="005A3AEC">
        <w:rPr>
          <w:b/>
          <w:bCs/>
          <w:szCs w:val="24"/>
        </w:rPr>
        <w:t xml:space="preserve">Lõigetes </w:t>
      </w:r>
      <w:r w:rsidRPr="005A3AEC">
        <w:rPr>
          <w:b/>
          <w:bCs/>
        </w:rPr>
        <w:t>3–7</w:t>
      </w:r>
      <w:r w:rsidRPr="005A3AEC">
        <w:t xml:space="preserve"> </w:t>
      </w:r>
      <w:r w:rsidRPr="005A3AEC">
        <w:rPr>
          <w:szCs w:val="24"/>
        </w:rPr>
        <w:t xml:space="preserve">sätestatakse registreerimistasu määr neile sõidukitele, mille kohta puuduvad liiklusregistris andmed süsinikdioksiidi heite kohta. </w:t>
      </w:r>
      <w:r w:rsidRPr="005A3AEC">
        <w:t>Nendele sõidukitele määratakse CO</w:t>
      </w:r>
      <w:r w:rsidRPr="005A3AEC">
        <w:rPr>
          <w:vertAlign w:val="subscript"/>
        </w:rPr>
        <w:t xml:space="preserve">2 </w:t>
      </w:r>
      <w:r w:rsidRPr="005A3AEC">
        <w:t xml:space="preserve">WLTP meetodi referentsväärtus grammides kilomeetri kohta, mis arvutatakse muude registrisse märgitud näitajate põhjal, milleks on mootori võimsus, sõiduki tühimass ja vanus. </w:t>
      </w:r>
    </w:p>
    <w:p w14:paraId="73936003" w14:textId="77777777" w:rsidR="00747687" w:rsidRPr="005A3AEC" w:rsidRDefault="00747687" w:rsidP="00747687">
      <w:pPr>
        <w:jc w:val="both"/>
      </w:pPr>
    </w:p>
    <w:p w14:paraId="77D758C2" w14:textId="77777777" w:rsidR="00747687" w:rsidRPr="005A3AEC" w:rsidRDefault="00747687" w:rsidP="00747687">
      <w:pPr>
        <w:jc w:val="both"/>
      </w:pPr>
      <w:r w:rsidRPr="005A3AEC">
        <w:t>Juhul kui arvutuse tulemusena saadud CO</w:t>
      </w:r>
      <w:r w:rsidRPr="005A3AEC">
        <w:rPr>
          <w:vertAlign w:val="subscript"/>
        </w:rPr>
        <w:t xml:space="preserve">2 </w:t>
      </w:r>
      <w:r w:rsidRPr="005A3AEC">
        <w:t xml:space="preserve">eriheite WLTP meetodi referentsväärtus on suurem kui 350 g/km kohta, siis võrdsustatakse see 350-ga.    </w:t>
      </w:r>
    </w:p>
    <w:p w14:paraId="1B750C7B" w14:textId="77777777" w:rsidR="00747687" w:rsidRPr="005A3AEC" w:rsidRDefault="00747687" w:rsidP="00747687">
      <w:pPr>
        <w:jc w:val="both"/>
      </w:pPr>
      <w:r w:rsidRPr="005A3AEC">
        <w:t xml:space="preserve"> </w:t>
      </w:r>
    </w:p>
    <w:p w14:paraId="746C83DA" w14:textId="77777777" w:rsidR="00747687" w:rsidRPr="005A3AEC" w:rsidRDefault="00747687" w:rsidP="00747687">
      <w:pPr>
        <w:jc w:val="both"/>
      </w:pPr>
      <w:r w:rsidRPr="005A3AEC">
        <w:t>Saadud CO</w:t>
      </w:r>
      <w:r w:rsidRPr="005A3AEC">
        <w:rPr>
          <w:vertAlign w:val="subscript"/>
        </w:rPr>
        <w:t xml:space="preserve">2 </w:t>
      </w:r>
      <w:r w:rsidRPr="005A3AEC">
        <w:t>WLTP meetodi referentsväärtuse alusel arvutatakse registreerimistasu määr täpselt samamoodi nagu sõidukite puhul, millel on liiklusregistris olemas andmed WLTP-meetodiga arvutatud CO</w:t>
      </w:r>
      <w:r w:rsidRPr="005A3AEC">
        <w:rPr>
          <w:vertAlign w:val="subscript"/>
        </w:rPr>
        <w:t xml:space="preserve">2 </w:t>
      </w:r>
      <w:r w:rsidRPr="005A3AEC">
        <w:t xml:space="preserve">eriheite kohta. </w:t>
      </w:r>
    </w:p>
    <w:p w14:paraId="020B32BE" w14:textId="77777777" w:rsidR="00747687" w:rsidRPr="005A3AEC" w:rsidRDefault="00747687" w:rsidP="00747687">
      <w:pPr>
        <w:jc w:val="both"/>
      </w:pPr>
    </w:p>
    <w:p w14:paraId="02A64FE9" w14:textId="77777777" w:rsidR="00747687" w:rsidRPr="005A3AEC" w:rsidRDefault="00747687" w:rsidP="00747687">
      <w:pPr>
        <w:jc w:val="both"/>
      </w:pPr>
      <w:r w:rsidRPr="005A3AEC">
        <w:t>Välise laadimisvõimalusega hübriidsõidukite CO</w:t>
      </w:r>
      <w:r w:rsidRPr="005A3AEC">
        <w:rPr>
          <w:vertAlign w:val="subscript"/>
        </w:rPr>
        <w:t xml:space="preserve">2 </w:t>
      </w:r>
      <w:r w:rsidRPr="005A3AEC">
        <w:t>WLTP meetodi referentsväärtus on 46  grammi kilomeetri kohta, mis on praegu registris olevate sõidukite CO</w:t>
      </w:r>
      <w:r w:rsidRPr="005A3AEC">
        <w:rPr>
          <w:vertAlign w:val="subscript"/>
        </w:rPr>
        <w:t xml:space="preserve">2 </w:t>
      </w:r>
      <w:r w:rsidRPr="005A3AEC">
        <w:t xml:space="preserve">eriheite mediaanväärtus. </w:t>
      </w:r>
    </w:p>
    <w:p w14:paraId="4154498E" w14:textId="77777777" w:rsidR="00747687" w:rsidRPr="005A3AEC" w:rsidRDefault="00747687" w:rsidP="00747687">
      <w:pPr>
        <w:jc w:val="both"/>
        <w:rPr>
          <w:rFonts w:cs="Times New Roman"/>
        </w:rPr>
      </w:pPr>
    </w:p>
    <w:p w14:paraId="5996A7FE" w14:textId="77777777" w:rsidR="00747687" w:rsidRPr="005A3AEC" w:rsidRDefault="00747687" w:rsidP="00747687">
      <w:pPr>
        <w:jc w:val="both"/>
        <w:rPr>
          <w:rFonts w:cs="Times New Roman"/>
        </w:rPr>
      </w:pPr>
      <w:r w:rsidRPr="005A3AEC">
        <w:rPr>
          <w:rFonts w:cs="Times New Roman"/>
          <w:b/>
          <w:bCs/>
        </w:rPr>
        <w:t>Lõikes 8</w:t>
      </w:r>
      <w:r w:rsidRPr="005A3AEC">
        <w:rPr>
          <w:rFonts w:cs="Times New Roman"/>
        </w:rPr>
        <w:t xml:space="preserve"> sätestatakse tasumäär elektrilistele sõiduautodele. Maksu baasosa on sama, mis teistel sõidukitel, kuid raskematele elektriautodele rakendatakse massiosa selliselt, et 2400 kilogrammist täismassi ületav iga kilogramm maksustatakse 4 euroga kuni summani 4400 eurot. Selliselt ei jää koormamata keskmistest elektriautodest raskemad ja ebamõistlikumad valikud. Kõik liikluses osalevad sõidukid kulutavad meie taristut. Tuleb arvestada, et suurem mass mõjutab energia tarbimist ning massi komponendi arvestamine suunab ka </w:t>
      </w:r>
      <w:proofErr w:type="spellStart"/>
      <w:r w:rsidRPr="005A3AEC">
        <w:rPr>
          <w:rFonts w:cs="Times New Roman"/>
        </w:rPr>
        <w:t>heitmevabade</w:t>
      </w:r>
      <w:proofErr w:type="spellEnd"/>
      <w:r w:rsidRPr="005A3AEC">
        <w:rPr>
          <w:rFonts w:cs="Times New Roman"/>
        </w:rPr>
        <w:t xml:space="preserve"> sõidukite puhul valima väiksemaid sõidukeid. Siiski jääb ka raskem elektriauto võrreldes sama klassi sisepõlemismootoriga autoga oluliselt madalamalt koormatuks, et soodustada transpordisektori CO</w:t>
      </w:r>
      <w:r w:rsidRPr="005A3AEC">
        <w:rPr>
          <w:rFonts w:cs="Times New Roman"/>
          <w:vertAlign w:val="subscript"/>
        </w:rPr>
        <w:t>2</w:t>
      </w:r>
      <w:r w:rsidRPr="005A3AEC">
        <w:rPr>
          <w:rFonts w:cs="Times New Roman"/>
        </w:rPr>
        <w:t xml:space="preserve"> heite vähendamist. Allapoole 2400 kilogrammist täismassi jääb väga palju elektriauto mudeleid.</w:t>
      </w:r>
    </w:p>
    <w:p w14:paraId="03B7A48D" w14:textId="77777777" w:rsidR="00747687" w:rsidRPr="005A3AEC" w:rsidRDefault="00747687" w:rsidP="00747687">
      <w:pPr>
        <w:jc w:val="both"/>
        <w:rPr>
          <w:rFonts w:cs="Times New Roman"/>
        </w:rPr>
      </w:pPr>
    </w:p>
    <w:p w14:paraId="37307091" w14:textId="77777777" w:rsidR="00747687" w:rsidRPr="005A3AEC" w:rsidRDefault="00747687" w:rsidP="00747687">
      <w:pPr>
        <w:shd w:val="clear" w:color="auto" w:fill="FFFFFF"/>
        <w:jc w:val="both"/>
      </w:pPr>
      <w:r w:rsidRPr="005A3AEC">
        <w:rPr>
          <w:b/>
          <w:bCs/>
          <w:szCs w:val="24"/>
        </w:rPr>
        <w:t>Lõikes 9</w:t>
      </w:r>
      <w:r w:rsidRPr="005A3AEC">
        <w:rPr>
          <w:szCs w:val="24"/>
        </w:rPr>
        <w:t xml:space="preserve"> sätestatakse M1 ja M1G kategooria autoelamute </w:t>
      </w:r>
      <w:r w:rsidRPr="005A3AEC">
        <w:t xml:space="preserve">registreerimistasu N1- ja N1G-kategooria mootorsõiduki registreerimistasu määraga. Seega tuleb autoelamute maksukoormus üldjuhul oluliselt madalam võrreldes olukorraga kui rakendataks sõiduautode tasumäärasid. </w:t>
      </w:r>
      <w:r w:rsidRPr="005A3AEC">
        <w:rPr>
          <w:szCs w:val="24"/>
        </w:rPr>
        <w:t>Autoelamud on levinumalt pikkusega 5,1–7 meetrit. Selliste sõidukite CO</w:t>
      </w:r>
      <w:r w:rsidRPr="005A3AEC">
        <w:rPr>
          <w:szCs w:val="24"/>
          <w:vertAlign w:val="subscript"/>
        </w:rPr>
        <w:t>2</w:t>
      </w:r>
      <w:r w:rsidRPr="005A3AEC">
        <w:rPr>
          <w:szCs w:val="24"/>
        </w:rPr>
        <w:t xml:space="preserve"> heide on suhteliselt kõrge, seda peamiselt tulenevalt nende raskusest ja kerekujust. Registreerimistasu vanusekordajat käesolevas lõikes nimetatud autoelamute puhul ei rakendata. </w:t>
      </w:r>
    </w:p>
    <w:p w14:paraId="585B3F1E" w14:textId="77777777" w:rsidR="00747687" w:rsidRPr="005A3AEC" w:rsidRDefault="00747687" w:rsidP="00747687">
      <w:pPr>
        <w:jc w:val="both"/>
      </w:pPr>
    </w:p>
    <w:p w14:paraId="3F9156F0" w14:textId="77777777" w:rsidR="00747687" w:rsidRPr="005A3AEC" w:rsidRDefault="00747687" w:rsidP="00747687">
      <w:pPr>
        <w:jc w:val="both"/>
        <w:rPr>
          <w:rFonts w:cs="Times New Roman"/>
        </w:rPr>
      </w:pPr>
      <w:r w:rsidRPr="005A3AEC">
        <w:rPr>
          <w:b/>
          <w:bCs/>
        </w:rPr>
        <w:t>Paragrahvis 190</w:t>
      </w:r>
      <w:r w:rsidRPr="005A3AEC">
        <w:rPr>
          <w:b/>
          <w:bCs/>
          <w:vertAlign w:val="superscript"/>
        </w:rPr>
        <w:t>20</w:t>
      </w:r>
      <w:r w:rsidRPr="005A3AEC">
        <w:rPr>
          <w:b/>
          <w:bCs/>
        </w:rPr>
        <w:t xml:space="preserve"> </w:t>
      </w:r>
      <w:r w:rsidRPr="005A3AEC">
        <w:t xml:space="preserve">sätestatakse </w:t>
      </w:r>
      <w:bookmarkStart w:id="25" w:name="_Hlk145860429"/>
      <w:r w:rsidRPr="005A3AEC">
        <w:t>N1-kategooria mootorsõidukite registreerimistasu määrad</w:t>
      </w:r>
      <w:bookmarkEnd w:id="25"/>
      <w:r w:rsidRPr="005A3AEC">
        <w:t>.</w:t>
      </w:r>
      <w:r w:rsidRPr="005A3AEC">
        <w:rPr>
          <w:b/>
          <w:bCs/>
        </w:rPr>
        <w:t xml:space="preserve"> </w:t>
      </w:r>
      <w:r w:rsidRPr="005A3AEC">
        <w:rPr>
          <w:rFonts w:cs="Times New Roman"/>
        </w:rPr>
        <w:t>Mootorsõiduki registreerimistasu kehtestatakse N1 ja N1G kategooria autodele WLTP meetodiga arvutatud CO</w:t>
      </w:r>
      <w:r w:rsidRPr="005A3AEC">
        <w:rPr>
          <w:rFonts w:cs="Times New Roman"/>
          <w:vertAlign w:val="subscript"/>
        </w:rPr>
        <w:t>2</w:t>
      </w:r>
      <w:r w:rsidRPr="005A3AEC">
        <w:rPr>
          <w:rFonts w:cs="Times New Roman"/>
        </w:rPr>
        <w:t xml:space="preserve"> heite kohta, võttes aluseks liiklusregistri andmed. Registreerimistasu määr leitakse kahe erineva komponendi summana (baasosa ja CO</w:t>
      </w:r>
      <w:r w:rsidRPr="005A3AEC">
        <w:rPr>
          <w:rFonts w:cs="Times New Roman"/>
          <w:vertAlign w:val="subscript"/>
        </w:rPr>
        <w:t>2</w:t>
      </w:r>
      <w:r w:rsidRPr="005A3AEC">
        <w:rPr>
          <w:rFonts w:cs="Times New Roman"/>
        </w:rPr>
        <w:t xml:space="preserve"> osa). Sisepõlemismootoriga N1 ja N1G sõidukitel on registreerimistasu baasmäär 500 eurot.  </w:t>
      </w:r>
    </w:p>
    <w:p w14:paraId="45C10463" w14:textId="77777777" w:rsidR="00747687" w:rsidRPr="005A3AEC" w:rsidRDefault="00747687" w:rsidP="00747687">
      <w:pPr>
        <w:jc w:val="both"/>
        <w:rPr>
          <w:rFonts w:cs="Times New Roman"/>
          <w:b/>
          <w:bCs/>
        </w:rPr>
      </w:pPr>
    </w:p>
    <w:p w14:paraId="18D22395" w14:textId="77777777" w:rsidR="00747687" w:rsidRPr="005A3AEC" w:rsidRDefault="00747687" w:rsidP="00747687">
      <w:pPr>
        <w:jc w:val="both"/>
        <w:rPr>
          <w:rFonts w:cs="Times New Roman"/>
        </w:rPr>
      </w:pPr>
      <w:r w:rsidRPr="005A3AEC">
        <w:rPr>
          <w:rFonts w:cs="Times New Roman"/>
          <w:b/>
          <w:bCs/>
        </w:rPr>
        <w:t>Lõike 1</w:t>
      </w:r>
      <w:r w:rsidRPr="005A3AEC">
        <w:rPr>
          <w:rFonts w:cs="Times New Roman"/>
        </w:rPr>
        <w:t xml:space="preserve"> järgi lisandub baasosale kõigi mootorsõidukite puhul selle süsinikuheitmest sõltuv osa. Viimane selliselt, et </w:t>
      </w:r>
      <w:proofErr w:type="spellStart"/>
      <w:r w:rsidRPr="005A3AEC">
        <w:rPr>
          <w:rFonts w:cs="Times New Roman"/>
        </w:rPr>
        <w:t>heitmevahemikke</w:t>
      </w:r>
      <w:proofErr w:type="spellEnd"/>
      <w:r w:rsidRPr="005A3AEC">
        <w:rPr>
          <w:rFonts w:cs="Times New Roman"/>
        </w:rPr>
        <w:t xml:space="preserve"> on neli ning iga CO</w:t>
      </w:r>
      <w:r w:rsidRPr="005A3AEC">
        <w:rPr>
          <w:rFonts w:cs="Times New Roman"/>
          <w:vertAlign w:val="subscript"/>
        </w:rPr>
        <w:t>2</w:t>
      </w:r>
      <w:r w:rsidRPr="005A3AEC">
        <w:rPr>
          <w:rFonts w:cs="Times New Roman"/>
        </w:rPr>
        <w:t xml:space="preserve"> gramm vahemikus 1–204 grammi kilomeetri kohta maksab 2 eurot, vahemikus 205–250 grammi kilomeetri kohta maksab 30 eurot, vahemikus 251–300 maksab 35 eurot ning alates 301 grammi ja enam maksab 40 eurot. </w:t>
      </w:r>
      <w:proofErr w:type="spellStart"/>
      <w:r w:rsidRPr="005A3AEC">
        <w:rPr>
          <w:rFonts w:cs="Times New Roman"/>
        </w:rPr>
        <w:t>Süsinikuheitme</w:t>
      </w:r>
      <w:proofErr w:type="spellEnd"/>
      <w:r w:rsidRPr="005A3AEC">
        <w:rPr>
          <w:rFonts w:cs="Times New Roman"/>
        </w:rPr>
        <w:t xml:space="preserve"> adresseerimine alates esimesest grammist </w:t>
      </w:r>
      <w:r w:rsidRPr="005A3AEC">
        <w:t>suurendab motivatsiooni ka madalama CO</w:t>
      </w:r>
      <w:r w:rsidRPr="005A3AEC">
        <w:rPr>
          <w:vertAlign w:val="subscript"/>
        </w:rPr>
        <w:t xml:space="preserve">2 </w:t>
      </w:r>
      <w:r w:rsidRPr="005A3AEC">
        <w:t xml:space="preserve">heitmega väikekaubikute kategoorias eelistama säästlikke sõidukeid ning tekitab suurema tasumäära erinevuse täiselektriliste ja sisepõlemismootoriga kaubikute vahel. </w:t>
      </w:r>
    </w:p>
    <w:p w14:paraId="50ABC7E5" w14:textId="77777777" w:rsidR="00747687" w:rsidRPr="005A3AEC" w:rsidRDefault="00747687" w:rsidP="00747687">
      <w:pPr>
        <w:jc w:val="both"/>
        <w:rPr>
          <w:rFonts w:cs="Times New Roman"/>
        </w:rPr>
      </w:pPr>
    </w:p>
    <w:p w14:paraId="692081F1" w14:textId="77777777" w:rsidR="00747687" w:rsidRPr="005A3AEC" w:rsidRDefault="00747687" w:rsidP="00747687">
      <w:pPr>
        <w:jc w:val="both"/>
        <w:rPr>
          <w:rFonts w:cs="Times New Roman"/>
        </w:rPr>
      </w:pPr>
      <w:r w:rsidRPr="005A3AEC">
        <w:rPr>
          <w:rFonts w:cs="Times New Roman"/>
          <w:b/>
          <w:bCs/>
        </w:rPr>
        <w:t>Lõike 2</w:t>
      </w:r>
      <w:r w:rsidRPr="005A3AEC">
        <w:rPr>
          <w:rFonts w:cs="Times New Roman"/>
        </w:rPr>
        <w:t xml:space="preserve"> järgi rakendatakse nende sõidukite puhul, millel on üksnes NEDC näit, koefitsienti 1,3 viimaks tulemus lähedaseks WLTP meetodile. Tasumäärad ja muu maksustamise loogika on sama lõikes 1 sätestatuga.</w:t>
      </w:r>
    </w:p>
    <w:p w14:paraId="1F25EE05" w14:textId="77777777" w:rsidR="00747687" w:rsidRPr="005A3AEC" w:rsidRDefault="00747687" w:rsidP="00747687">
      <w:pPr>
        <w:jc w:val="both"/>
        <w:rPr>
          <w:rFonts w:cs="Times New Roman"/>
        </w:rPr>
      </w:pPr>
    </w:p>
    <w:p w14:paraId="0D28E5C6" w14:textId="77777777" w:rsidR="00747687" w:rsidRPr="005A3AEC" w:rsidRDefault="00747687" w:rsidP="00747687">
      <w:pPr>
        <w:jc w:val="both"/>
        <w:rPr>
          <w:szCs w:val="24"/>
        </w:rPr>
      </w:pPr>
      <w:r w:rsidRPr="005A3AEC">
        <w:rPr>
          <w:b/>
          <w:bCs/>
          <w:szCs w:val="24"/>
        </w:rPr>
        <w:t xml:space="preserve">Lõigetes </w:t>
      </w:r>
      <w:r w:rsidRPr="005A3AEC">
        <w:rPr>
          <w:b/>
          <w:bCs/>
        </w:rPr>
        <w:t>3–8</w:t>
      </w:r>
      <w:r w:rsidRPr="005A3AEC">
        <w:t xml:space="preserve"> </w:t>
      </w:r>
      <w:r w:rsidRPr="005A3AEC">
        <w:rPr>
          <w:szCs w:val="24"/>
        </w:rPr>
        <w:t xml:space="preserve">sätestatakse registreerimistasu määr neile sõidukitele, mille kohta puuduvad liiklusregistris andmed süsinikdioksiidi heite kohta. </w:t>
      </w:r>
      <w:r w:rsidRPr="005A3AEC">
        <w:t>Nendele sõidukitele määratakse CO</w:t>
      </w:r>
      <w:r w:rsidRPr="005A3AEC">
        <w:rPr>
          <w:vertAlign w:val="subscript"/>
        </w:rPr>
        <w:t xml:space="preserve">2 </w:t>
      </w:r>
      <w:r w:rsidRPr="005A3AEC">
        <w:t xml:space="preserve">WLTP meetodi referentsväärtus grammides kilomeetri kohta, mis arvutatakse muude registrisse märgitud näitajate põhjal, milleks on mootori võimsus, sõiduki tühimass ja vanus. </w:t>
      </w:r>
    </w:p>
    <w:p w14:paraId="750399FE" w14:textId="77777777" w:rsidR="00747687" w:rsidRPr="005A3AEC" w:rsidRDefault="00747687" w:rsidP="00747687">
      <w:pPr>
        <w:jc w:val="both"/>
      </w:pPr>
    </w:p>
    <w:p w14:paraId="2637A6E7" w14:textId="77777777" w:rsidR="00747687" w:rsidRPr="005A3AEC" w:rsidRDefault="00747687" w:rsidP="00747687">
      <w:pPr>
        <w:jc w:val="both"/>
      </w:pPr>
      <w:r w:rsidRPr="005A3AEC">
        <w:t>Saadud CO</w:t>
      </w:r>
      <w:r w:rsidRPr="005A3AEC">
        <w:rPr>
          <w:vertAlign w:val="subscript"/>
        </w:rPr>
        <w:t xml:space="preserve">2 </w:t>
      </w:r>
      <w:r w:rsidRPr="005A3AEC">
        <w:t>WLTP meetodi referentsväärtuse alusel arvutatakse registreerimistasu määr täpselt samamoodi nagu sõidukite puhul, millel on liiklusregistris olemas andmed WLTP-meetodiga arvutatud CO</w:t>
      </w:r>
      <w:r w:rsidRPr="005A3AEC">
        <w:rPr>
          <w:vertAlign w:val="subscript"/>
        </w:rPr>
        <w:t xml:space="preserve">2 </w:t>
      </w:r>
      <w:r w:rsidRPr="005A3AEC">
        <w:t xml:space="preserve">eriheite kohta. </w:t>
      </w:r>
    </w:p>
    <w:p w14:paraId="400AA8AF" w14:textId="77777777" w:rsidR="00747687" w:rsidRPr="005A3AEC" w:rsidRDefault="00747687" w:rsidP="00747687">
      <w:pPr>
        <w:jc w:val="both"/>
      </w:pPr>
    </w:p>
    <w:p w14:paraId="73F62753" w14:textId="77777777" w:rsidR="00747687" w:rsidRPr="005A3AEC" w:rsidRDefault="00747687" w:rsidP="00747687">
      <w:pPr>
        <w:jc w:val="both"/>
      </w:pPr>
      <w:r w:rsidRPr="005A3AEC">
        <w:t>Välise laadimisvõimalusega hübriidsõidukite CO</w:t>
      </w:r>
      <w:r w:rsidRPr="005A3AEC">
        <w:rPr>
          <w:vertAlign w:val="subscript"/>
        </w:rPr>
        <w:t xml:space="preserve">2 </w:t>
      </w:r>
      <w:r w:rsidRPr="005A3AEC">
        <w:t>WLTP meetodi referentsväärtus on 69  grammi kilomeetri kohta, mis on praegu registris olevate sõidukite CO</w:t>
      </w:r>
      <w:r w:rsidRPr="005A3AEC">
        <w:rPr>
          <w:vertAlign w:val="subscript"/>
        </w:rPr>
        <w:t xml:space="preserve">2 </w:t>
      </w:r>
      <w:r w:rsidRPr="005A3AEC">
        <w:t xml:space="preserve">eriheite mediaanväärtus. </w:t>
      </w:r>
    </w:p>
    <w:p w14:paraId="454F8E9E" w14:textId="77777777" w:rsidR="00747687" w:rsidRPr="005A3AEC" w:rsidRDefault="00747687" w:rsidP="00747687">
      <w:pPr>
        <w:jc w:val="both"/>
        <w:rPr>
          <w:rFonts w:cs="Times New Roman"/>
        </w:rPr>
      </w:pPr>
    </w:p>
    <w:p w14:paraId="181F19CB" w14:textId="77777777" w:rsidR="00747687" w:rsidRPr="005A3AEC" w:rsidRDefault="00747687" w:rsidP="00747687">
      <w:pPr>
        <w:jc w:val="both"/>
        <w:rPr>
          <w:rFonts w:cs="Times New Roman"/>
        </w:rPr>
      </w:pPr>
      <w:r w:rsidRPr="005A3AEC">
        <w:rPr>
          <w:rFonts w:cs="Times New Roman"/>
          <w:b/>
          <w:bCs/>
        </w:rPr>
        <w:t>Lõikes 9</w:t>
      </w:r>
      <w:r w:rsidRPr="005A3AEC">
        <w:rPr>
          <w:rFonts w:cs="Times New Roman"/>
        </w:rPr>
        <w:t xml:space="preserve"> sätestatakse täiselektrilistele N1 ja N1G sõidukitele registreerimistasu baasmääraks 300 eurot.</w:t>
      </w:r>
    </w:p>
    <w:p w14:paraId="7C2D44C7" w14:textId="77777777" w:rsidR="00747687" w:rsidRPr="005A3AEC" w:rsidRDefault="00747687" w:rsidP="00747687">
      <w:pPr>
        <w:jc w:val="both"/>
        <w:rPr>
          <w:rFonts w:cs="Times New Roman"/>
        </w:rPr>
      </w:pPr>
    </w:p>
    <w:p w14:paraId="6FB483CC" w14:textId="77777777" w:rsidR="00747687" w:rsidRPr="005A3AEC" w:rsidRDefault="00747687" w:rsidP="00747687">
      <w:pPr>
        <w:shd w:val="clear" w:color="auto" w:fill="FFFFFF"/>
        <w:jc w:val="both"/>
        <w:rPr>
          <w:szCs w:val="24"/>
        </w:rPr>
      </w:pPr>
      <w:r w:rsidRPr="005A3AEC">
        <w:rPr>
          <w:rFonts w:cs="Times New Roman"/>
          <w:b/>
          <w:bCs/>
        </w:rPr>
        <w:t>Lõikes 10</w:t>
      </w:r>
      <w:r w:rsidRPr="005A3AEC">
        <w:rPr>
          <w:rFonts w:cs="Times New Roman"/>
        </w:rPr>
        <w:t xml:space="preserve"> sätestatakse</w:t>
      </w:r>
      <w:r w:rsidRPr="005A3AEC">
        <w:rPr>
          <w:szCs w:val="24"/>
        </w:rPr>
        <w:t xml:space="preserve"> N1- ja N1G-kategooria mootorsõiduki, mille erivõimsus ületab 0,20 kilovatti kandevõime ühe kilogrammi kohta liiklusregistri andmetel, registreerimistasu määramine </w:t>
      </w:r>
      <w:r w:rsidRPr="005A3AEC">
        <w:t xml:space="preserve">M-kategooria mootorsõiduki määraga. Sõltuvalt tüübikinnitusest on võimalik mõningaid sõiduauto mudeleid (näiteks Audi Q7, BMW X5 ja X6, Porsche Cayenne, Škoda </w:t>
      </w:r>
      <w:proofErr w:type="spellStart"/>
      <w:r w:rsidRPr="005A3AEC">
        <w:t>Superb</w:t>
      </w:r>
      <w:proofErr w:type="spellEnd"/>
      <w:r w:rsidRPr="005A3AEC">
        <w:t xml:space="preserve"> ja </w:t>
      </w:r>
      <w:proofErr w:type="spellStart"/>
      <w:r w:rsidRPr="005A3AEC">
        <w:t>Octavia</w:t>
      </w:r>
      <w:proofErr w:type="spellEnd"/>
      <w:r w:rsidRPr="005A3AEC">
        <w:t xml:space="preserve">) registreerida vastavalt kas </w:t>
      </w:r>
      <w:r w:rsidRPr="005A3AEC">
        <w:rPr>
          <w:szCs w:val="24"/>
        </w:rPr>
        <w:t xml:space="preserve">N1- ja N1G-kategooria mootorsõidukina. Arvestades suurt registreerimistasu erinevust N- ja M-kategooria sõidukite vahel võib selline trend süveneda. Praktikas ei kasutata selliseid sõidukeid üldjuhul kaubaveoks, mistõttu pole põhjendatud ka madalam registreerimistasu koormus. Samuti pole põhjendatud ülivõimsate, kuid seejuures suhteliselt väikese kandevõimega pikapite madalam registreerimistasu koormus. </w:t>
      </w:r>
    </w:p>
    <w:p w14:paraId="7B310C89" w14:textId="77777777" w:rsidR="00747687" w:rsidRPr="005A3AEC" w:rsidRDefault="00747687" w:rsidP="00747687">
      <w:pPr>
        <w:jc w:val="both"/>
      </w:pPr>
    </w:p>
    <w:p w14:paraId="23BAE579" w14:textId="1347350A" w:rsidR="00747687" w:rsidRPr="005A3AEC" w:rsidRDefault="00747687" w:rsidP="00747687">
      <w:pPr>
        <w:jc w:val="both"/>
        <w:rPr>
          <w:b/>
          <w:bCs/>
        </w:rPr>
      </w:pPr>
      <w:r w:rsidRPr="005A3AEC">
        <w:rPr>
          <w:b/>
          <w:bCs/>
        </w:rPr>
        <w:t>§ 190</w:t>
      </w:r>
      <w:r w:rsidRPr="005A3AEC">
        <w:rPr>
          <w:b/>
          <w:bCs/>
          <w:vertAlign w:val="superscript"/>
        </w:rPr>
        <w:t>21</w:t>
      </w:r>
      <w:r w:rsidRPr="005A3AEC">
        <w:rPr>
          <w:b/>
          <w:bCs/>
        </w:rPr>
        <w:t>. Mootorsõiduki vanusest sõltuv registreerimistasu kordaja</w:t>
      </w:r>
    </w:p>
    <w:p w14:paraId="5402169E" w14:textId="77777777" w:rsidR="00747687" w:rsidRPr="005A3AEC" w:rsidRDefault="00747687" w:rsidP="00747687">
      <w:pPr>
        <w:jc w:val="both"/>
      </w:pPr>
    </w:p>
    <w:p w14:paraId="6F2A860F" w14:textId="5E82DDAA" w:rsidR="00747687" w:rsidRDefault="00747687" w:rsidP="00747687">
      <w:pPr>
        <w:jc w:val="both"/>
      </w:pPr>
      <w:r w:rsidRPr="005A3AEC">
        <w:t>Registreerimistasuga mõjutatakse tulevasi autoostu otsuseid. Vanusevähendust hakatakse rakendama kui mootorsõiduki esmase registreerimise kuupäevast on Eesti liiklusregistris registreerimisel möödunud vähemalt 1 aasta. Vanusevähendus väheneb lineaarselt iga aastaga kuni mootorsõiduki esmase registreerimise kuupäevast möödub 15 aastast, pärast mida on  vanusekoefitsient 0,20.</w:t>
      </w:r>
    </w:p>
    <w:p w14:paraId="5D7E988D" w14:textId="77777777" w:rsidR="00A844B4" w:rsidRPr="005A3AEC" w:rsidRDefault="00A844B4" w:rsidP="00747687">
      <w:pPr>
        <w:jc w:val="both"/>
      </w:pPr>
    </w:p>
    <w:p w14:paraId="4D65E569" w14:textId="77777777" w:rsidR="00747687" w:rsidRPr="005A3AEC" w:rsidRDefault="00747687" w:rsidP="00747687">
      <w:pPr>
        <w:jc w:val="both"/>
      </w:pPr>
      <w:r w:rsidRPr="005A3AEC">
        <w:t xml:space="preserve">Väiksem vanusepõhine maksuvähendus võrreldes </w:t>
      </w:r>
      <w:r w:rsidRPr="005A3AEC">
        <w:rPr>
          <w:rFonts w:cs="Times New Roman"/>
        </w:rPr>
        <w:t>mootorsõiduki</w:t>
      </w:r>
      <w:r w:rsidRPr="005A3AEC">
        <w:t xml:space="preserve">maksuga tähendab seda, et vanematel autodel moodustab registreerimistasu suurema osakaalu auto hinnast kui uuematel. See suunab tulevased autoostjad uuemate ja sedakaudu keskkonnasõbralikumate valikute suunas. </w:t>
      </w:r>
    </w:p>
    <w:p w14:paraId="591EBFA4" w14:textId="77777777" w:rsidR="00747687" w:rsidRPr="005A3AEC" w:rsidRDefault="00747687" w:rsidP="00747687">
      <w:pPr>
        <w:jc w:val="both"/>
      </w:pPr>
    </w:p>
    <w:p w14:paraId="0BAACFE5" w14:textId="77777777" w:rsidR="00747687" w:rsidRPr="005A3AEC" w:rsidRDefault="00747687" w:rsidP="00747687">
      <w:pPr>
        <w:jc w:val="both"/>
      </w:pPr>
      <w:r w:rsidRPr="005A3AEC">
        <w:t xml:space="preserve">Näide mootorsõiduki registreerimistasu määra kordaja rakendamisest füüsilistele isikutele. Antud näites kasutame sama mudelit Toyota RAV4. Näitena on selle esmaregistreerimise kuupäev Saksamaal 2020. aasta 10. jaanuar ja vanus Eesti liiklusregistris registreerimisel 2025. aasta 20. jaanuaril üle 5 aasta. </w:t>
      </w:r>
    </w:p>
    <w:p w14:paraId="32F64B73" w14:textId="77777777" w:rsidR="00747687" w:rsidRPr="005A3AEC" w:rsidRDefault="00747687" w:rsidP="00747687">
      <w:pPr>
        <w:jc w:val="both"/>
      </w:pPr>
    </w:p>
    <w:p w14:paraId="2DB94AA7" w14:textId="77777777" w:rsidR="00747687" w:rsidRPr="005A3AEC" w:rsidRDefault="00747687" w:rsidP="00747687">
      <w:pPr>
        <w:jc w:val="both"/>
      </w:pPr>
      <w:r w:rsidRPr="005A3AEC">
        <w:lastRenderedPageBreak/>
        <w:t>Registreerimistasu summa koosneb kolmest komponendist, mis on baasosa 300 eurot, CO</w:t>
      </w:r>
      <w:r w:rsidRPr="005A3AEC">
        <w:rPr>
          <w:vertAlign w:val="subscript"/>
        </w:rPr>
        <w:t>2</w:t>
      </w:r>
      <w:r w:rsidRPr="005A3AEC">
        <w:t xml:space="preserve"> osa 2925 eurot ja täismassi põhjal arvutatud osa 620 eurot. Vanusekoefitsienti rakendatakse registreerimistasu summale (3545 eurot), millest on lahutatud baasosa (300 eurot). Vähemalt 5 aasta vanuste sõidukite vanusekoefitsient on 0,73. Selle rakendamisel summale 3545 eurot saame summa 2587,85 eurot, millele tuleb liita baasosa. Lõplik registreerimistasu summa antud näite puhul on 2887,85 eurot.   </w:t>
      </w:r>
    </w:p>
    <w:p w14:paraId="3871B445" w14:textId="77777777" w:rsidR="00747687" w:rsidRPr="005A3AEC" w:rsidRDefault="00747687" w:rsidP="00747687">
      <w:pPr>
        <w:jc w:val="both"/>
      </w:pPr>
    </w:p>
    <w:p w14:paraId="7D1D9F78" w14:textId="77777777" w:rsidR="00747687" w:rsidRPr="005A3AEC" w:rsidRDefault="00747687" w:rsidP="00747687">
      <w:pPr>
        <w:jc w:val="both"/>
      </w:pPr>
      <w:commentRangeStart w:id="26"/>
      <w:r w:rsidRPr="005A3AEC">
        <w:rPr>
          <w:b/>
          <w:bCs/>
        </w:rPr>
        <w:t>Paragrahvis 190</w:t>
      </w:r>
      <w:r w:rsidRPr="005A3AEC">
        <w:rPr>
          <w:b/>
          <w:bCs/>
          <w:vertAlign w:val="superscript"/>
        </w:rPr>
        <w:t>22</w:t>
      </w:r>
      <w:r w:rsidRPr="005A3AEC">
        <w:rPr>
          <w:b/>
          <w:bCs/>
        </w:rPr>
        <w:t xml:space="preserve"> </w:t>
      </w:r>
      <w:r w:rsidRPr="005A3AEC">
        <w:t>sätestatakse vabastus registreerimistasust.</w:t>
      </w:r>
      <w:r w:rsidRPr="005A3AEC">
        <w:rPr>
          <w:b/>
          <w:bCs/>
        </w:rPr>
        <w:t xml:space="preserve"> </w:t>
      </w:r>
      <w:r w:rsidRPr="005A3AEC">
        <w:t>Registreerimistasuga ei maksustata:</w:t>
      </w:r>
    </w:p>
    <w:p w14:paraId="747BA7B7" w14:textId="77777777" w:rsidR="00747687" w:rsidRPr="005A3AEC" w:rsidRDefault="00747687" w:rsidP="00747687">
      <w:pPr>
        <w:jc w:val="both"/>
      </w:pPr>
      <w:r w:rsidRPr="005A3AEC">
        <w:t>1) liiklusregistris alarmsõidukiks registreeritavat mootorsõidukit;</w:t>
      </w:r>
    </w:p>
    <w:p w14:paraId="46DE11B0" w14:textId="77777777" w:rsidR="00747687" w:rsidRPr="005A3AEC" w:rsidRDefault="00747687" w:rsidP="00747687">
      <w:pPr>
        <w:jc w:val="both"/>
      </w:pPr>
      <w:r w:rsidRPr="005A3AEC">
        <w:t xml:space="preserve">2) </w:t>
      </w:r>
      <w:proofErr w:type="spellStart"/>
      <w:r w:rsidRPr="005A3AEC">
        <w:t>välislepingus</w:t>
      </w:r>
      <w:proofErr w:type="spellEnd"/>
      <w:r w:rsidRPr="005A3AEC">
        <w:t xml:space="preserve"> sätestatud juhtudel maksuvabastust saavat mootorsõidukit;</w:t>
      </w:r>
    </w:p>
    <w:p w14:paraId="505970AB" w14:textId="60206F1E" w:rsidR="00747687" w:rsidRDefault="00747687" w:rsidP="00747687">
      <w:pPr>
        <w:jc w:val="both"/>
      </w:pPr>
      <w:r w:rsidRPr="005A3AEC">
        <w:t xml:space="preserve">3) mootorsõidukit, mis on spetsiaalselt ümber ehitatud puuetega inimeste transpordiks või puuetega inimesele kasutamiseks. </w:t>
      </w:r>
      <w:commentRangeEnd w:id="26"/>
      <w:r w:rsidR="00072018">
        <w:rPr>
          <w:rStyle w:val="Kommentaariviide"/>
          <w:rFonts w:asciiTheme="minorHAnsi" w:eastAsia="Times New Roman" w:hAnsiTheme="minorHAnsi" w:cs="Times New Roman"/>
        </w:rPr>
        <w:commentReference w:id="26"/>
      </w:r>
    </w:p>
    <w:p w14:paraId="5753C2E4" w14:textId="43687B5F" w:rsidR="00952935" w:rsidRDefault="00952935" w:rsidP="00747687">
      <w:pPr>
        <w:jc w:val="both"/>
      </w:pPr>
    </w:p>
    <w:p w14:paraId="1A51BD7C" w14:textId="5166A7EE" w:rsidR="00952935" w:rsidRPr="005A3AEC" w:rsidRDefault="00952935" w:rsidP="00747687">
      <w:pPr>
        <w:jc w:val="both"/>
      </w:pPr>
      <w:r>
        <w:t xml:space="preserve">Vt pikemat segitust eelnõu § 15 selgituse juures, st registreerimistasust vabastatud sõidukite loetelu on sama. </w:t>
      </w:r>
    </w:p>
    <w:p w14:paraId="124420E6" w14:textId="77777777" w:rsidR="00747687" w:rsidRPr="005A3AEC" w:rsidRDefault="00747687" w:rsidP="00747687">
      <w:pPr>
        <w:jc w:val="both"/>
      </w:pPr>
    </w:p>
    <w:p w14:paraId="5AAEC3B0" w14:textId="77777777" w:rsidR="00747687" w:rsidRPr="005A3AEC" w:rsidRDefault="00747687" w:rsidP="00747687">
      <w:pPr>
        <w:jc w:val="both"/>
        <w:rPr>
          <w:b/>
          <w:bCs/>
        </w:rPr>
      </w:pPr>
      <w:r w:rsidRPr="005A3AEC">
        <w:rPr>
          <w:b/>
          <w:bCs/>
        </w:rPr>
        <w:t>Paragrahvis 190</w:t>
      </w:r>
      <w:r w:rsidRPr="005A3AEC">
        <w:rPr>
          <w:b/>
          <w:bCs/>
          <w:vertAlign w:val="superscript"/>
        </w:rPr>
        <w:t>23</w:t>
      </w:r>
      <w:r w:rsidRPr="005A3AEC">
        <w:rPr>
          <w:b/>
          <w:bCs/>
        </w:rPr>
        <w:t xml:space="preserve"> </w:t>
      </w:r>
      <w:r w:rsidRPr="005A3AEC">
        <w:t>sätestatakse registreerimistasu andmete hoidmine, mida tehakse olemasolevas Transpordiameti liiklusregistris.</w:t>
      </w:r>
    </w:p>
    <w:p w14:paraId="78403C3E" w14:textId="77777777" w:rsidR="00B8104A" w:rsidRPr="005A3AEC" w:rsidRDefault="00B8104A" w:rsidP="007F457F">
      <w:pPr>
        <w:jc w:val="both"/>
        <w:rPr>
          <w:rFonts w:cs="Times New Roman"/>
          <w:szCs w:val="24"/>
        </w:rPr>
      </w:pPr>
    </w:p>
    <w:p w14:paraId="177743C8" w14:textId="381276C9" w:rsidR="008F0B8E" w:rsidRPr="005A3AEC" w:rsidRDefault="00B8104A" w:rsidP="007F457F">
      <w:pPr>
        <w:jc w:val="both"/>
        <w:rPr>
          <w:rFonts w:cs="Times New Roman"/>
          <w:b/>
          <w:bCs/>
          <w:szCs w:val="24"/>
        </w:rPr>
      </w:pPr>
      <w:r w:rsidRPr="005A3AEC">
        <w:rPr>
          <w:rFonts w:cs="Times New Roman"/>
          <w:b/>
          <w:bCs/>
          <w:szCs w:val="24"/>
        </w:rPr>
        <w:t>Eelnõu §</w:t>
      </w:r>
      <w:r w:rsidR="008F0B8E" w:rsidRPr="005A3AEC">
        <w:rPr>
          <w:rFonts w:cs="Times New Roman"/>
          <w:b/>
          <w:bCs/>
          <w:szCs w:val="24"/>
        </w:rPr>
        <w:t xml:space="preserve"> </w:t>
      </w:r>
      <w:r w:rsidR="00747687" w:rsidRPr="005A3AEC">
        <w:rPr>
          <w:rFonts w:cs="Times New Roman"/>
          <w:b/>
          <w:bCs/>
          <w:szCs w:val="24"/>
        </w:rPr>
        <w:t>19</w:t>
      </w:r>
      <w:r w:rsidR="003C7C36" w:rsidRPr="005A3AEC">
        <w:rPr>
          <w:rFonts w:cs="Times New Roman"/>
          <w:b/>
          <w:bCs/>
          <w:szCs w:val="24"/>
        </w:rPr>
        <w:t>.</w:t>
      </w:r>
      <w:r w:rsidRPr="005A3AEC">
        <w:rPr>
          <w:rFonts w:cs="Times New Roman"/>
          <w:b/>
          <w:bCs/>
          <w:szCs w:val="24"/>
        </w:rPr>
        <w:t xml:space="preserve"> </w:t>
      </w:r>
      <w:r w:rsidR="008F0B8E" w:rsidRPr="005A3AEC">
        <w:rPr>
          <w:rFonts w:cs="Times New Roman"/>
          <w:b/>
          <w:bCs/>
          <w:szCs w:val="24"/>
        </w:rPr>
        <w:t>Maksukorralduse seadus</w:t>
      </w:r>
      <w:r w:rsidR="003C7C36" w:rsidRPr="005A3AEC">
        <w:rPr>
          <w:rFonts w:cs="Times New Roman"/>
          <w:b/>
          <w:bCs/>
          <w:szCs w:val="24"/>
        </w:rPr>
        <w:t>e muutmine</w:t>
      </w:r>
    </w:p>
    <w:p w14:paraId="07F987A5" w14:textId="1F0722B2" w:rsidR="00B8104A" w:rsidRDefault="00095814" w:rsidP="007F457F">
      <w:pPr>
        <w:jc w:val="both"/>
        <w:rPr>
          <w:rFonts w:cs="Times New Roman"/>
          <w:szCs w:val="24"/>
        </w:rPr>
      </w:pPr>
      <w:del w:id="27" w:author="Kärt Voor" w:date="2023-12-04T15:58:00Z">
        <w:r w:rsidRPr="005A3AEC" w:rsidDel="00072018">
          <w:rPr>
            <w:rFonts w:cs="Times New Roman"/>
            <w:b/>
            <w:bCs/>
            <w:szCs w:val="24"/>
          </w:rPr>
          <w:delText xml:space="preserve">Lõikega </w:delText>
        </w:r>
      </w:del>
      <w:ins w:id="28" w:author="Kärt Voor" w:date="2023-12-04T15:58:00Z">
        <w:r w:rsidR="00072018">
          <w:rPr>
            <w:rFonts w:cs="Times New Roman"/>
            <w:b/>
            <w:bCs/>
            <w:szCs w:val="24"/>
          </w:rPr>
          <w:t>Punktiga</w:t>
        </w:r>
        <w:r w:rsidR="00072018" w:rsidRPr="005A3AEC">
          <w:rPr>
            <w:rFonts w:cs="Times New Roman"/>
            <w:b/>
            <w:bCs/>
            <w:szCs w:val="24"/>
          </w:rPr>
          <w:t xml:space="preserve"> </w:t>
        </w:r>
      </w:ins>
      <w:r w:rsidRPr="005A3AEC">
        <w:rPr>
          <w:rFonts w:cs="Times New Roman"/>
          <w:b/>
          <w:bCs/>
          <w:szCs w:val="24"/>
        </w:rPr>
        <w:t>1</w:t>
      </w:r>
      <w:r w:rsidRPr="005A3AEC">
        <w:rPr>
          <w:rFonts w:cs="Times New Roman"/>
          <w:szCs w:val="24"/>
        </w:rPr>
        <w:t xml:space="preserve"> m</w:t>
      </w:r>
      <w:r w:rsidR="00B8104A" w:rsidRPr="005A3AEC">
        <w:rPr>
          <w:rFonts w:cs="Times New Roman"/>
          <w:szCs w:val="24"/>
        </w:rPr>
        <w:t>uudetakse maksukorralduse seaduse § 3 lõiget 2 ja täiendatakse seda punktiga 10, millega</w:t>
      </w:r>
      <w:r w:rsidRPr="005A3AEC">
        <w:rPr>
          <w:rFonts w:cs="Times New Roman"/>
          <w:szCs w:val="24"/>
        </w:rPr>
        <w:t xml:space="preserve"> </w:t>
      </w:r>
      <w:r w:rsidR="00B8104A" w:rsidRPr="005A3AEC">
        <w:rPr>
          <w:rFonts w:cs="Times New Roman"/>
          <w:szCs w:val="24"/>
        </w:rPr>
        <w:t>lisatakse</w:t>
      </w:r>
      <w:r w:rsidRPr="005A3AEC">
        <w:rPr>
          <w:rFonts w:cs="Times New Roman"/>
          <w:szCs w:val="24"/>
        </w:rPr>
        <w:t xml:space="preserve"> mootorsõiduki </w:t>
      </w:r>
      <w:r w:rsidR="008F4864" w:rsidRPr="005A3AEC">
        <w:rPr>
          <w:rFonts w:cs="Times New Roman"/>
        </w:rPr>
        <w:t>mootorsõiduki</w:t>
      </w:r>
      <w:r w:rsidRPr="005A3AEC">
        <w:rPr>
          <w:rFonts w:cs="Times New Roman"/>
          <w:szCs w:val="24"/>
        </w:rPr>
        <w:t>maks</w:t>
      </w:r>
      <w:r w:rsidR="00B8104A" w:rsidRPr="005A3AEC">
        <w:rPr>
          <w:rFonts w:cs="Times New Roman"/>
          <w:szCs w:val="24"/>
        </w:rPr>
        <w:t xml:space="preserve"> riiklike maksude loetellu. </w:t>
      </w:r>
    </w:p>
    <w:p w14:paraId="195D795D" w14:textId="77777777" w:rsidR="00346B4F" w:rsidRDefault="00346B4F" w:rsidP="007F457F">
      <w:pPr>
        <w:jc w:val="both"/>
        <w:rPr>
          <w:rFonts w:cs="Times New Roman"/>
          <w:szCs w:val="24"/>
        </w:rPr>
      </w:pPr>
    </w:p>
    <w:p w14:paraId="1C986B15" w14:textId="77777777" w:rsidR="00346B4F" w:rsidRPr="005A3AEC" w:rsidRDefault="00346B4F" w:rsidP="00346B4F">
      <w:pPr>
        <w:jc w:val="both"/>
        <w:rPr>
          <w:rFonts w:cs="Times New Roman"/>
          <w:szCs w:val="24"/>
        </w:rPr>
      </w:pPr>
      <w:r w:rsidRPr="005A3AEC">
        <w:rPr>
          <w:rFonts w:cs="Times New Roman"/>
          <w:szCs w:val="24"/>
        </w:rPr>
        <w:t xml:space="preserve">Vastavalt maksukorralduse seaduse § 3 lõikele 1 koosneb Eesti maksusüsteem maksuseadusega sätestatud ja kehtestatud riiklikest maksudest ning § 4 kohaselt on maksuseaduseks seadus, millega sätestatakse maks. Maksukorralduse seaduse § 3 lõikes 2 nimetatakse riiklikud maksud ning uue maksu lisandumisel tuleb vastav maks nimistusse lisada. </w:t>
      </w:r>
    </w:p>
    <w:p w14:paraId="5FB4CA6F" w14:textId="35C6E92E" w:rsidR="00346B4F" w:rsidRDefault="00346B4F" w:rsidP="007F457F">
      <w:pPr>
        <w:jc w:val="both"/>
        <w:rPr>
          <w:rFonts w:cs="Times New Roman"/>
          <w:szCs w:val="24"/>
        </w:rPr>
      </w:pPr>
    </w:p>
    <w:p w14:paraId="1B6B48EB" w14:textId="5EFD99EE" w:rsidR="00A27734" w:rsidRDefault="00346B4F" w:rsidP="007F457F">
      <w:pPr>
        <w:jc w:val="both"/>
        <w:rPr>
          <w:rFonts w:cs="Times New Roman"/>
          <w:szCs w:val="24"/>
        </w:rPr>
      </w:pPr>
      <w:del w:id="29" w:author="Kärt Voor" w:date="2023-12-04T15:58:00Z">
        <w:r w:rsidRPr="00346B4F" w:rsidDel="00072018">
          <w:rPr>
            <w:rFonts w:cs="Times New Roman"/>
            <w:b/>
            <w:bCs/>
            <w:szCs w:val="24"/>
          </w:rPr>
          <w:delText xml:space="preserve">Lõikega </w:delText>
        </w:r>
      </w:del>
      <w:ins w:id="30" w:author="Kärt Voor" w:date="2023-12-04T15:58:00Z">
        <w:r w:rsidR="00072018">
          <w:rPr>
            <w:rFonts w:cs="Times New Roman"/>
            <w:b/>
            <w:bCs/>
            <w:szCs w:val="24"/>
          </w:rPr>
          <w:t>Punktiga</w:t>
        </w:r>
        <w:r w:rsidR="00072018" w:rsidRPr="00346B4F">
          <w:rPr>
            <w:rFonts w:cs="Times New Roman"/>
            <w:b/>
            <w:bCs/>
            <w:szCs w:val="24"/>
          </w:rPr>
          <w:t xml:space="preserve"> </w:t>
        </w:r>
      </w:ins>
      <w:r w:rsidRPr="00346B4F">
        <w:rPr>
          <w:rFonts w:cs="Times New Roman"/>
          <w:b/>
          <w:bCs/>
          <w:szCs w:val="24"/>
        </w:rPr>
        <w:t>2</w:t>
      </w:r>
      <w:r>
        <w:rPr>
          <w:rFonts w:cs="Times New Roman"/>
          <w:szCs w:val="24"/>
        </w:rPr>
        <w:t xml:space="preserve"> muudetakse maksukorralduse seadus § 29 punkti 23. Muudatus annab võimaluse tellida postiteenuse osutajalt maksuteadete väljastamise teenust. Analoogselt kasutatakse seda täna maamaksuteadete puhul. Posti teel maksuteate kättetoimetamist kasutatakse üksnes juhul, kui isikule ei ole võimalik elektroonilist posti saata. </w:t>
      </w:r>
    </w:p>
    <w:p w14:paraId="1CE5860C" w14:textId="2C543CAC" w:rsidR="00346B4F" w:rsidRDefault="00346B4F" w:rsidP="007F457F">
      <w:pPr>
        <w:jc w:val="both"/>
        <w:rPr>
          <w:rFonts w:cs="Times New Roman"/>
          <w:szCs w:val="24"/>
        </w:rPr>
      </w:pPr>
    </w:p>
    <w:p w14:paraId="36A862CF" w14:textId="480AFBFB" w:rsidR="00346B4F" w:rsidRDefault="00346B4F" w:rsidP="007F457F">
      <w:pPr>
        <w:jc w:val="both"/>
        <w:rPr>
          <w:rFonts w:cs="Times New Roman"/>
          <w:szCs w:val="24"/>
        </w:rPr>
      </w:pPr>
      <w:del w:id="31" w:author="Kärt Voor" w:date="2023-12-04T15:58:00Z">
        <w:r w:rsidRPr="00346B4F" w:rsidDel="00072018">
          <w:rPr>
            <w:rFonts w:cs="Times New Roman"/>
            <w:b/>
            <w:bCs/>
            <w:szCs w:val="24"/>
          </w:rPr>
          <w:delText xml:space="preserve">Lõikega </w:delText>
        </w:r>
      </w:del>
      <w:ins w:id="32" w:author="Kärt Voor" w:date="2023-12-04T15:58:00Z">
        <w:r w:rsidR="00072018">
          <w:rPr>
            <w:rFonts w:cs="Times New Roman"/>
            <w:b/>
            <w:bCs/>
            <w:szCs w:val="24"/>
          </w:rPr>
          <w:t>Punktiga</w:t>
        </w:r>
        <w:r w:rsidR="00072018" w:rsidRPr="00346B4F">
          <w:rPr>
            <w:rFonts w:cs="Times New Roman"/>
            <w:b/>
            <w:bCs/>
            <w:szCs w:val="24"/>
          </w:rPr>
          <w:t xml:space="preserve"> </w:t>
        </w:r>
      </w:ins>
      <w:r w:rsidRPr="00346B4F">
        <w:rPr>
          <w:rFonts w:cs="Times New Roman"/>
          <w:b/>
          <w:bCs/>
          <w:szCs w:val="24"/>
        </w:rPr>
        <w:t>3</w:t>
      </w:r>
      <w:r>
        <w:rPr>
          <w:rFonts w:cs="Times New Roman"/>
          <w:szCs w:val="24"/>
        </w:rPr>
        <w:t xml:space="preserve"> täiendatakse § 105 lõiget 6. Muudatusega lisatakse mootorsõidukimaks järjekorda, mille järgi maksukohustuslase rahalisi kohustusi tasaarveldatakse. Mootorsõidukimaks paigutub kohe pärast maamaksu. Kuna maamaks laekub kohalikele omavalitsustele ning Maksu- ja Tolliamet pakub üksnes maksu kogumise funktsiooni, siis on mõistlik eeldada, et maksuvõla tekkimisel kaetakse järgnevast laekumisest enne mootorsõidukimaksu maamaksu kohtustus. </w:t>
      </w:r>
    </w:p>
    <w:p w14:paraId="6FD9947D" w14:textId="092280D1" w:rsidR="00B751F1" w:rsidRDefault="00B751F1" w:rsidP="007F457F">
      <w:pPr>
        <w:jc w:val="both"/>
        <w:rPr>
          <w:rFonts w:cs="Times New Roman"/>
          <w:szCs w:val="24"/>
        </w:rPr>
      </w:pPr>
    </w:p>
    <w:p w14:paraId="0BB479B7" w14:textId="615C13DA" w:rsidR="00B751F1" w:rsidRPr="00B751F1" w:rsidRDefault="00B751F1" w:rsidP="007F457F">
      <w:pPr>
        <w:jc w:val="both"/>
        <w:rPr>
          <w:rFonts w:cs="Times New Roman"/>
          <w:b/>
          <w:bCs/>
          <w:szCs w:val="24"/>
        </w:rPr>
      </w:pPr>
      <w:r w:rsidRPr="00B751F1">
        <w:rPr>
          <w:rFonts w:cs="Times New Roman"/>
          <w:b/>
          <w:bCs/>
          <w:szCs w:val="24"/>
        </w:rPr>
        <w:t>Eelnõu § 20. Riigilõivuseaduse muutmine</w:t>
      </w:r>
    </w:p>
    <w:p w14:paraId="2B03283D" w14:textId="77777777" w:rsidR="00952935" w:rsidRDefault="00B751F1" w:rsidP="007F457F">
      <w:pPr>
        <w:jc w:val="both"/>
      </w:pPr>
      <w:r>
        <w:rPr>
          <w:rFonts w:cs="Times New Roman"/>
          <w:szCs w:val="24"/>
        </w:rPr>
        <w:t xml:space="preserve">Paragrahviga muudetakse riigilõivuseaduse </w:t>
      </w:r>
      <w:r>
        <w:t xml:space="preserve">§ </w:t>
      </w:r>
      <w:r w:rsidRPr="008F0DCB">
        <w:t>142</w:t>
      </w:r>
      <w:r w:rsidRPr="008F0DCB">
        <w:rPr>
          <w:vertAlign w:val="superscript"/>
        </w:rPr>
        <w:t>72</w:t>
      </w:r>
      <w:r w:rsidRPr="008F0DCB">
        <w:t xml:space="preserve"> lõige</w:t>
      </w:r>
      <w:r>
        <w:t>t</w:t>
      </w:r>
      <w:r w:rsidRPr="008F0DCB">
        <w:t xml:space="preserve"> 1</w:t>
      </w:r>
      <w:r>
        <w:t xml:space="preserve">. Kehtivas sättes sätestataks riigilõivu tasumise kohustus sõiduki </w:t>
      </w:r>
      <w:r w:rsidR="00FF75C1">
        <w:t>(</w:t>
      </w:r>
      <w:r>
        <w:t xml:space="preserve">välja arvatud mopeedi ja kuni 3500-kilogrammise täismassiga </w:t>
      </w:r>
      <w:r w:rsidR="00FF75C1">
        <w:t xml:space="preserve">haagise) registreerimise eest summas 130 eurot. Automaksu väljatöötamisel otsustati rakendada mootorsõiduki registreerimistasu, mis peaks muuhulgas riigilõivu tasumise kohustuse </w:t>
      </w:r>
      <w:r w:rsidR="00952935">
        <w:t>kaotama</w:t>
      </w:r>
      <w:r w:rsidR="00FF75C1">
        <w:t xml:space="preserve"> nende sõidukite puhul, millelt registreerimistasu tasuda tuleb, so N</w:t>
      </w:r>
      <w:r w:rsidR="00952935">
        <w:t>1</w:t>
      </w:r>
      <w:r w:rsidR="00FF75C1">
        <w:t xml:space="preserve"> ja M</w:t>
      </w:r>
      <w:r w:rsidR="00952935">
        <w:t>1</w:t>
      </w:r>
      <w:r w:rsidR="00FF75C1">
        <w:t xml:space="preserve"> kategooria. </w:t>
      </w:r>
    </w:p>
    <w:p w14:paraId="267E8E29" w14:textId="77777777" w:rsidR="00952935" w:rsidRDefault="00952935" w:rsidP="007F457F">
      <w:pPr>
        <w:jc w:val="both"/>
      </w:pPr>
    </w:p>
    <w:p w14:paraId="54C9E563" w14:textId="332B7D9C" w:rsidR="00B751F1" w:rsidRDefault="00FF75C1" w:rsidP="007F457F">
      <w:pPr>
        <w:jc w:val="both"/>
        <w:rPr>
          <w:rFonts w:cs="Times New Roman"/>
          <w:szCs w:val="24"/>
        </w:rPr>
      </w:pPr>
      <w:r>
        <w:lastRenderedPageBreak/>
        <w:t>Seega kaob seaduse jõustumisel nimetatud kategooriate</w:t>
      </w:r>
      <w:r w:rsidR="00A35ADF">
        <w:t xml:space="preserve"> sõiduki registreerimise</w:t>
      </w:r>
      <w:r>
        <w:t xml:space="preserve"> riigilõivu tasumise kohustus</w:t>
      </w:r>
      <w:r w:rsidR="00952935">
        <w:t xml:space="preserve"> ja see asendub registreerimistasuga, mis arvutatakse sõiduki omaduste põhjal.</w:t>
      </w:r>
    </w:p>
    <w:p w14:paraId="0FCF2236" w14:textId="77777777" w:rsidR="00B751F1" w:rsidRPr="005A3AEC" w:rsidRDefault="00B751F1" w:rsidP="007F457F">
      <w:pPr>
        <w:jc w:val="both"/>
        <w:rPr>
          <w:rFonts w:cs="Times New Roman"/>
          <w:szCs w:val="24"/>
        </w:rPr>
      </w:pPr>
    </w:p>
    <w:p w14:paraId="6A8C7920" w14:textId="2CC82853" w:rsidR="008F0B8E" w:rsidRPr="005A3AEC" w:rsidRDefault="00212228" w:rsidP="007F457F">
      <w:pPr>
        <w:jc w:val="both"/>
        <w:rPr>
          <w:rFonts w:cs="Times New Roman"/>
          <w:b/>
          <w:bCs/>
          <w:i/>
          <w:iCs/>
          <w:szCs w:val="24"/>
        </w:rPr>
      </w:pPr>
      <w:r w:rsidRPr="005A3AEC">
        <w:rPr>
          <w:rFonts w:cs="Times New Roman"/>
          <w:b/>
          <w:bCs/>
          <w:i/>
          <w:iCs/>
          <w:szCs w:val="24"/>
        </w:rPr>
        <w:t>2</w:t>
      </w:r>
      <w:r w:rsidR="008F0B8E" w:rsidRPr="005A3AEC">
        <w:rPr>
          <w:rFonts w:cs="Times New Roman"/>
          <w:b/>
          <w:bCs/>
          <w:i/>
          <w:iCs/>
          <w:szCs w:val="24"/>
        </w:rPr>
        <w:t>. jagu Seaduse jõustumine</w:t>
      </w:r>
    </w:p>
    <w:p w14:paraId="3696B705" w14:textId="77777777" w:rsidR="008F0B8E" w:rsidRPr="005A3AEC" w:rsidRDefault="008F0B8E" w:rsidP="007F457F">
      <w:pPr>
        <w:jc w:val="both"/>
        <w:rPr>
          <w:rFonts w:cs="Times New Roman"/>
          <w:szCs w:val="24"/>
        </w:rPr>
      </w:pPr>
    </w:p>
    <w:p w14:paraId="702B8A62" w14:textId="1860397A" w:rsidR="00CF406A" w:rsidRPr="00B751F1" w:rsidRDefault="008F0B8E" w:rsidP="00B751F1">
      <w:pPr>
        <w:rPr>
          <w:rFonts w:cs="Times New Roman"/>
          <w:b/>
          <w:szCs w:val="24"/>
        </w:rPr>
      </w:pPr>
      <w:r w:rsidRPr="005A3AEC">
        <w:rPr>
          <w:rFonts w:cs="Times New Roman"/>
          <w:b/>
          <w:szCs w:val="24"/>
        </w:rPr>
        <w:t xml:space="preserve">Eelnõu </w:t>
      </w:r>
      <w:r w:rsidR="00CF406A" w:rsidRPr="005A3AEC">
        <w:rPr>
          <w:rFonts w:cs="Times New Roman"/>
          <w:b/>
          <w:szCs w:val="24"/>
        </w:rPr>
        <w:t xml:space="preserve">§ </w:t>
      </w:r>
      <w:r w:rsidRPr="005A3AEC">
        <w:rPr>
          <w:rFonts w:cs="Times New Roman"/>
          <w:b/>
          <w:szCs w:val="24"/>
        </w:rPr>
        <w:t>2</w:t>
      </w:r>
      <w:r w:rsidR="00B751F1">
        <w:rPr>
          <w:rFonts w:cs="Times New Roman"/>
          <w:b/>
          <w:szCs w:val="24"/>
        </w:rPr>
        <w:t>1</w:t>
      </w:r>
      <w:r w:rsidR="003C7C36" w:rsidRPr="005A3AEC">
        <w:rPr>
          <w:rFonts w:cs="Times New Roman"/>
          <w:b/>
          <w:szCs w:val="24"/>
        </w:rPr>
        <w:t>.</w:t>
      </w:r>
      <w:r w:rsidR="00CF406A" w:rsidRPr="005A3AEC">
        <w:rPr>
          <w:rFonts w:cs="Times New Roman"/>
          <w:b/>
          <w:szCs w:val="24"/>
        </w:rPr>
        <w:t xml:space="preserve"> Seaduse jõustumine</w:t>
      </w:r>
    </w:p>
    <w:p w14:paraId="79F5AC36" w14:textId="71C71E7D" w:rsidR="008C3121" w:rsidRDefault="00862028" w:rsidP="007F457F">
      <w:pPr>
        <w:jc w:val="both"/>
        <w:rPr>
          <w:rFonts w:cs="Times New Roman"/>
          <w:szCs w:val="24"/>
        </w:rPr>
      </w:pPr>
      <w:r w:rsidRPr="005A3AEC">
        <w:rPr>
          <w:rFonts w:cs="Times New Roman"/>
          <w:szCs w:val="24"/>
        </w:rPr>
        <w:t>Seadus jõustub 202</w:t>
      </w:r>
      <w:r w:rsidR="00212228" w:rsidRPr="005A3AEC">
        <w:rPr>
          <w:rFonts w:cs="Times New Roman"/>
          <w:szCs w:val="24"/>
        </w:rPr>
        <w:t>5</w:t>
      </w:r>
      <w:r w:rsidRPr="005A3AEC">
        <w:rPr>
          <w:rFonts w:cs="Times New Roman"/>
          <w:szCs w:val="24"/>
        </w:rPr>
        <w:t>. a</w:t>
      </w:r>
      <w:r w:rsidR="003C7C36" w:rsidRPr="005A3AEC">
        <w:rPr>
          <w:rFonts w:cs="Times New Roman"/>
          <w:szCs w:val="24"/>
        </w:rPr>
        <w:t>asta</w:t>
      </w:r>
      <w:r w:rsidRPr="005A3AEC">
        <w:rPr>
          <w:rFonts w:cs="Times New Roman"/>
          <w:szCs w:val="24"/>
        </w:rPr>
        <w:t xml:space="preserve"> 1. j</w:t>
      </w:r>
      <w:r w:rsidR="00212228" w:rsidRPr="005A3AEC">
        <w:rPr>
          <w:rFonts w:cs="Times New Roman"/>
          <w:szCs w:val="24"/>
        </w:rPr>
        <w:t>aanuaril</w:t>
      </w:r>
      <w:r w:rsidRPr="005A3AEC">
        <w:rPr>
          <w:rFonts w:cs="Times New Roman"/>
          <w:szCs w:val="24"/>
        </w:rPr>
        <w:t xml:space="preserve">. </w:t>
      </w:r>
      <w:r w:rsidR="008C3121" w:rsidRPr="005A3AEC">
        <w:rPr>
          <w:rFonts w:cs="Times New Roman"/>
          <w:szCs w:val="24"/>
        </w:rPr>
        <w:t>Seaduse § 3 punkt 2 jõustub 2027. aasta 1. jaanuaril. Seaduse jõustumise puhul on arvestatud maksukorralduse seaduse § 4</w:t>
      </w:r>
      <w:r w:rsidR="008C3121" w:rsidRPr="005A3AEC">
        <w:rPr>
          <w:rFonts w:cs="Times New Roman"/>
          <w:szCs w:val="24"/>
          <w:vertAlign w:val="superscript"/>
        </w:rPr>
        <w:t>1</w:t>
      </w:r>
      <w:r w:rsidR="008C3121" w:rsidRPr="005A3AEC">
        <w:rPr>
          <w:rFonts w:cs="Times New Roman"/>
          <w:szCs w:val="24"/>
        </w:rPr>
        <w:t xml:space="preserve"> sätestatud nõuet, et maksuseaduse vastuvõtmise ja jõustumise vahele peab jääma üldjuhul 6 kuud. See annab piisava aja, et teha vajalikud infotehnoloogilised muudatused Maksu- ja Tolliameti ning Transpordiameti süsteemides, aga ka selleks, et maksumaksjal oleks piisav aeg uue maksu elementidega tutvuda ja vajadusel oma tegevusi selle järgi juba varem kohandada. </w:t>
      </w:r>
    </w:p>
    <w:p w14:paraId="7EE98D4E" w14:textId="77777777" w:rsidR="00A062D3" w:rsidRPr="005A3AEC" w:rsidRDefault="00A062D3" w:rsidP="007F457F">
      <w:pPr>
        <w:jc w:val="both"/>
        <w:rPr>
          <w:rFonts w:cs="Times New Roman"/>
          <w:szCs w:val="24"/>
        </w:rPr>
      </w:pPr>
    </w:p>
    <w:p w14:paraId="37EC7F70" w14:textId="33BBE694" w:rsidR="008A5ABA" w:rsidRPr="005A3AEC" w:rsidRDefault="008C3121" w:rsidP="00012B06">
      <w:pPr>
        <w:jc w:val="both"/>
        <w:rPr>
          <w:rFonts w:cs="Times New Roman"/>
          <w:szCs w:val="24"/>
        </w:rPr>
      </w:pPr>
      <w:r w:rsidRPr="005A3AEC">
        <w:rPr>
          <w:rFonts w:cs="Times New Roman"/>
          <w:szCs w:val="24"/>
        </w:rPr>
        <w:t xml:space="preserve">Seaduse § 3 punkt 2 jõustub hiljem, et anda aega nn romude ja fantoomautode liiklusregistrist kustutamise lahenduse väljatöötamiseks ja õigusselguse loomiseks, millega tegeleb Kliimaministeerium.  </w:t>
      </w:r>
    </w:p>
    <w:p w14:paraId="7B94E8C6" w14:textId="77777777" w:rsidR="008F0B8E" w:rsidRPr="005A3AEC" w:rsidRDefault="008F0B8E" w:rsidP="00012B06">
      <w:pPr>
        <w:jc w:val="both"/>
        <w:rPr>
          <w:rFonts w:cs="Times New Roman"/>
          <w:szCs w:val="24"/>
        </w:rPr>
      </w:pPr>
    </w:p>
    <w:p w14:paraId="084F8075" w14:textId="77777777" w:rsidR="00B11254" w:rsidRPr="005A3AEC" w:rsidRDefault="00B11254" w:rsidP="00012B06">
      <w:pPr>
        <w:jc w:val="both"/>
        <w:rPr>
          <w:rFonts w:cs="Times New Roman"/>
          <w:b/>
        </w:rPr>
      </w:pPr>
      <w:r w:rsidRPr="005A3AEC">
        <w:rPr>
          <w:rFonts w:cs="Times New Roman"/>
          <w:b/>
        </w:rPr>
        <w:t>4. Eelnõu terminoloogia</w:t>
      </w:r>
    </w:p>
    <w:p w14:paraId="6CFFB768" w14:textId="0D9CAACB" w:rsidR="00B11254" w:rsidRPr="005A3AEC" w:rsidRDefault="00B11254" w:rsidP="00012B06">
      <w:pPr>
        <w:jc w:val="both"/>
        <w:rPr>
          <w:rFonts w:cs="Times New Roman"/>
        </w:rPr>
      </w:pPr>
    </w:p>
    <w:p w14:paraId="4E50EE42" w14:textId="61A0E45F" w:rsidR="008A5ABA" w:rsidRPr="005A3AEC" w:rsidRDefault="00012B06" w:rsidP="00012B06">
      <w:pPr>
        <w:jc w:val="both"/>
        <w:rPr>
          <w:rFonts w:cs="Times New Roman"/>
        </w:rPr>
      </w:pPr>
      <w:r w:rsidRPr="005A3AEC">
        <w:rPr>
          <w:rFonts w:cs="Times New Roman"/>
        </w:rPr>
        <w:t xml:space="preserve">Eelnõuga ei võeta kasutusele uusi termineid. </w:t>
      </w:r>
    </w:p>
    <w:p w14:paraId="5FC7FD07" w14:textId="77777777" w:rsidR="008F0B8E" w:rsidRPr="005A3AEC" w:rsidRDefault="008F0B8E" w:rsidP="00012B06">
      <w:pPr>
        <w:jc w:val="both"/>
        <w:rPr>
          <w:rFonts w:cs="Times New Roman"/>
        </w:rPr>
      </w:pPr>
    </w:p>
    <w:p w14:paraId="18E538B2" w14:textId="77777777" w:rsidR="00B11254" w:rsidRPr="005A3AEC" w:rsidRDefault="00B11254" w:rsidP="00012B06">
      <w:pPr>
        <w:jc w:val="both"/>
        <w:rPr>
          <w:rFonts w:cs="Times New Roman"/>
          <w:b/>
        </w:rPr>
      </w:pPr>
      <w:r w:rsidRPr="005A3AEC">
        <w:rPr>
          <w:rFonts w:cs="Times New Roman"/>
          <w:b/>
        </w:rPr>
        <w:t>5. Eelnõu vastavus Euroopa Liidu õigusele</w:t>
      </w:r>
    </w:p>
    <w:p w14:paraId="314A292B" w14:textId="77777777" w:rsidR="008A5ABA" w:rsidRPr="005A3AEC" w:rsidRDefault="008A5ABA" w:rsidP="00012B06">
      <w:pPr>
        <w:jc w:val="both"/>
        <w:rPr>
          <w:rFonts w:cs="Times New Roman"/>
        </w:rPr>
      </w:pPr>
    </w:p>
    <w:p w14:paraId="5836A4AF" w14:textId="5ADB4B86" w:rsidR="008A5ABA" w:rsidRDefault="008A5ABA" w:rsidP="00012B06">
      <w:pPr>
        <w:jc w:val="both"/>
        <w:rPr>
          <w:rFonts w:cs="Times New Roman"/>
        </w:rPr>
      </w:pPr>
      <w:r w:rsidRPr="005A3AEC">
        <w:rPr>
          <w:rFonts w:cs="Times New Roman"/>
        </w:rPr>
        <w:t xml:space="preserve">Sõidukite maksustamine ei ole Euroopa tasandil harmoniseeritud. See annab liikmesriikidele vabaduse otsustada sõidukimaksude kehtestamist ja rakenduvaid määrasid iseseisvalt. </w:t>
      </w:r>
    </w:p>
    <w:p w14:paraId="29ED2E32" w14:textId="0B11F7D4" w:rsidR="00AF46BE" w:rsidRDefault="00AF46BE" w:rsidP="00012B06">
      <w:pPr>
        <w:jc w:val="both"/>
        <w:rPr>
          <w:rFonts w:cs="Times New Roman"/>
        </w:rPr>
      </w:pPr>
    </w:p>
    <w:p w14:paraId="4B5D3451" w14:textId="585C93F0" w:rsidR="00AF46BE" w:rsidRDefault="00AF46BE" w:rsidP="00012B06">
      <w:pPr>
        <w:jc w:val="both"/>
        <w:rPr>
          <w:rFonts w:cs="Times New Roman"/>
        </w:rPr>
      </w:pPr>
      <w:r>
        <w:rPr>
          <w:rFonts w:cs="Times New Roman"/>
        </w:rPr>
        <w:t xml:space="preserve">Eelnõu kohta tehakse </w:t>
      </w:r>
      <w:r w:rsidRPr="00AF46BE">
        <w:rPr>
          <w:rFonts w:cs="Times New Roman"/>
        </w:rPr>
        <w:t>direktiiv</w:t>
      </w:r>
      <w:r>
        <w:rPr>
          <w:rFonts w:cs="Times New Roman"/>
        </w:rPr>
        <w:t>i</w:t>
      </w:r>
      <w:r w:rsidRPr="00AF46BE">
        <w:rPr>
          <w:rFonts w:cs="Times New Roman"/>
        </w:rPr>
        <w:t xml:space="preserve"> (EL) 2015/1535, millega nähakse ette tehnilistest eeskirjadest ning infoühiskonna teenuste eeskirjadest teatamise kord</w:t>
      </w:r>
      <w:r>
        <w:rPr>
          <w:rFonts w:cs="Times New Roman"/>
        </w:rPr>
        <w:t xml:space="preserve">, kohane teavitus Euroopa Komisjonile. Ootame tagasisides seisukohta </w:t>
      </w:r>
      <w:r w:rsidR="00471DED">
        <w:rPr>
          <w:rFonts w:cs="Times New Roman"/>
        </w:rPr>
        <w:t xml:space="preserve">ka </w:t>
      </w:r>
      <w:r>
        <w:rPr>
          <w:rFonts w:cs="Times New Roman"/>
        </w:rPr>
        <w:t xml:space="preserve">Euroopa Liidu toimimise lepingu artikli 110 kooskõla kohta. </w:t>
      </w:r>
      <w:r w:rsidR="00471DED">
        <w:rPr>
          <w:rFonts w:cs="Times New Roman"/>
        </w:rPr>
        <w:t xml:space="preserve">Esitame Euroopa Komisjonile ja liikmesriikidele käesoleva seaduseelnõu materjalid. </w:t>
      </w:r>
    </w:p>
    <w:p w14:paraId="72A4564B" w14:textId="258F81F8" w:rsidR="00471DED" w:rsidRDefault="00471DED" w:rsidP="00012B06">
      <w:pPr>
        <w:jc w:val="both"/>
        <w:rPr>
          <w:rFonts w:cs="Times New Roman"/>
        </w:rPr>
      </w:pPr>
    </w:p>
    <w:p w14:paraId="0D79D15A" w14:textId="148FD921" w:rsidR="00471DED" w:rsidRPr="005A3AEC" w:rsidRDefault="00471DED" w:rsidP="00012B06">
      <w:pPr>
        <w:jc w:val="both"/>
        <w:rPr>
          <w:rFonts w:cs="Times New Roman"/>
        </w:rPr>
      </w:pPr>
      <w:r>
        <w:rPr>
          <w:rFonts w:cs="Times New Roman"/>
        </w:rPr>
        <w:t>Tagasiside antakse kolme kuu jooksul pärast teavituse esitamist.</w:t>
      </w:r>
    </w:p>
    <w:p w14:paraId="137D6A81" w14:textId="4C37818B" w:rsidR="008A5ABA" w:rsidRPr="005A3AEC" w:rsidRDefault="008A5ABA" w:rsidP="00012B06">
      <w:pPr>
        <w:jc w:val="both"/>
        <w:rPr>
          <w:rFonts w:cs="Times New Roman"/>
          <w:b/>
        </w:rPr>
      </w:pPr>
    </w:p>
    <w:p w14:paraId="0C2656AD" w14:textId="4BC47DAC" w:rsidR="00D96E50" w:rsidRPr="005A3AEC" w:rsidRDefault="000D64B3" w:rsidP="00D96E50">
      <w:pPr>
        <w:jc w:val="both"/>
        <w:rPr>
          <w:rFonts w:cs="Times New Roman"/>
          <w:b/>
        </w:rPr>
      </w:pPr>
      <w:r w:rsidRPr="005A3AEC">
        <w:rPr>
          <w:rFonts w:cs="Times New Roman"/>
          <w:b/>
        </w:rPr>
        <w:t>6. Seaduse mõjud</w:t>
      </w:r>
    </w:p>
    <w:p w14:paraId="35D7EAFD" w14:textId="77777777" w:rsidR="00D96E50" w:rsidRPr="005A3AEC" w:rsidRDefault="00D96E50" w:rsidP="00D96E50">
      <w:pPr>
        <w:jc w:val="both"/>
        <w:rPr>
          <w:rFonts w:cs="Times New Roman"/>
        </w:rPr>
      </w:pPr>
    </w:p>
    <w:p w14:paraId="375EB1F8" w14:textId="77777777" w:rsidR="00D96E50" w:rsidRPr="005A3AEC" w:rsidRDefault="00D96E50" w:rsidP="00D96E50">
      <w:pPr>
        <w:jc w:val="both"/>
        <w:rPr>
          <w:rFonts w:cs="Times New Roman"/>
        </w:rPr>
      </w:pPr>
      <w:r w:rsidRPr="005A3AEC">
        <w:rPr>
          <w:rFonts w:cs="Times New Roman"/>
          <w:b/>
        </w:rPr>
        <w:t>Mootorsõidukimaksu</w:t>
      </w:r>
      <w:r w:rsidRPr="005A3AEC">
        <w:rPr>
          <w:rFonts w:cs="Times New Roman"/>
        </w:rPr>
        <w:t xml:space="preserve"> sihtrühm on need isikud ja ettevõtted, kellele liiklusregistri kande kohaselt kuulub üks või rohkem M1, M1G, N1 ja/või N1G kategooriasse liigituvat sõidukit, tühimassiga kuni 3500 kg või L3e, L4e, L5e, L6e, L7e, MS2, T1b, T3 ja/või T5 kategooriasse kuuluvat muud mootorsõidukit. Mootorsõiduki omanik maksab mootorsõidukimaksu iga mootorsõiduki kohta ja see arvutatakse sõiduki omadustest lähtuvalt.</w:t>
      </w:r>
    </w:p>
    <w:p w14:paraId="46DE4A90" w14:textId="77777777" w:rsidR="00D96E50" w:rsidRPr="005A3AEC" w:rsidRDefault="00D96E50" w:rsidP="00D96E50">
      <w:pPr>
        <w:jc w:val="both"/>
        <w:rPr>
          <w:rFonts w:cs="Times New Roman"/>
        </w:rPr>
      </w:pPr>
    </w:p>
    <w:p w14:paraId="58DF5D7D" w14:textId="77777777" w:rsidR="00D96E50" w:rsidRPr="005A3AEC" w:rsidRDefault="00D96E50" w:rsidP="00D96E50">
      <w:pPr>
        <w:jc w:val="both"/>
        <w:rPr>
          <w:rFonts w:cs="Times New Roman"/>
        </w:rPr>
      </w:pPr>
      <w:r w:rsidRPr="005A3AEC">
        <w:rPr>
          <w:rFonts w:cs="Times New Roman"/>
          <w:b/>
        </w:rPr>
        <w:t>Mootorsõiduki registreerimistasu</w:t>
      </w:r>
      <w:r w:rsidRPr="005A3AEC">
        <w:rPr>
          <w:rFonts w:cs="Times New Roman"/>
        </w:rPr>
        <w:t xml:space="preserve"> sihtrühm on need isikud ja ettevõtted, kes soetavad uue või kasutatud mootorsõiduki (M1, M1G, N1 ja/või N1G), mis kantakse esmakordselt Eesti liiklusregistrisse.</w:t>
      </w:r>
    </w:p>
    <w:p w14:paraId="0C1262D3" w14:textId="77777777" w:rsidR="00D96E50" w:rsidRPr="005A3AEC" w:rsidRDefault="00D96E50" w:rsidP="00D96E50">
      <w:pPr>
        <w:jc w:val="both"/>
        <w:rPr>
          <w:rFonts w:cs="Times New Roman"/>
        </w:rPr>
      </w:pPr>
    </w:p>
    <w:p w14:paraId="3865E709" w14:textId="77777777" w:rsidR="00D96E50" w:rsidRPr="005A3AEC" w:rsidRDefault="00D96E50" w:rsidP="00D96E50">
      <w:pPr>
        <w:jc w:val="both"/>
        <w:rPr>
          <w:rFonts w:cs="Times New Roman"/>
        </w:rPr>
      </w:pPr>
      <w:r w:rsidRPr="005A3AEC">
        <w:rPr>
          <w:rFonts w:cs="Times New Roman"/>
        </w:rPr>
        <w:t xml:space="preserve">31. mai 2023. a seisuga oli liiklusregistris Transpordiameti andmetel aktiivses staatuses 741 088 maksuobjekti alla kuuluvat sõiduautot ja kaubikut (M1, M1G, N1 ja N1G kategooria). </w:t>
      </w:r>
    </w:p>
    <w:p w14:paraId="385D0874" w14:textId="77777777" w:rsidR="00D96E50" w:rsidRPr="005A3AEC" w:rsidRDefault="00D96E50" w:rsidP="00D96E50">
      <w:pPr>
        <w:jc w:val="both"/>
        <w:rPr>
          <w:rFonts w:cs="Times New Roman"/>
        </w:rPr>
      </w:pPr>
    </w:p>
    <w:p w14:paraId="641A2F38" w14:textId="77777777" w:rsidR="00D96E50" w:rsidRPr="005A3AEC" w:rsidRDefault="00D96E50" w:rsidP="00D96E50">
      <w:pPr>
        <w:jc w:val="both"/>
        <w:rPr>
          <w:rFonts w:cs="Times New Roman"/>
        </w:rPr>
      </w:pPr>
      <w:bookmarkStart w:id="33" w:name="_Hlk147128283"/>
      <w:r w:rsidRPr="005A3AEC">
        <w:rPr>
          <w:rFonts w:cs="Times New Roman"/>
        </w:rPr>
        <w:lastRenderedPageBreak/>
        <w:t xml:space="preserve">Eelnevatest 505 111 sõiduauto omanik on füüsiline isik ja 232 121 omanik juriidiline, sealhulgas 100 992 omanik on liisinguettevõte. Juriidilisest isikust </w:t>
      </w:r>
      <w:r w:rsidRPr="005A3AEC">
        <w:rPr>
          <w:rFonts w:cs="Times New Roman"/>
          <w:b/>
        </w:rPr>
        <w:t>erinevaid</w:t>
      </w:r>
      <w:r w:rsidRPr="005A3AEC">
        <w:rPr>
          <w:rFonts w:cs="Times New Roman"/>
        </w:rPr>
        <w:t xml:space="preserve"> omanikke on 52 881. Füüsilisest isikust </w:t>
      </w:r>
      <w:r w:rsidRPr="005A3AEC">
        <w:rPr>
          <w:rFonts w:cs="Times New Roman"/>
          <w:b/>
        </w:rPr>
        <w:t>erinevaid</w:t>
      </w:r>
      <w:r w:rsidRPr="005A3AEC">
        <w:rPr>
          <w:rFonts w:cs="Times New Roman"/>
        </w:rPr>
        <w:t xml:space="preserve"> omanikke on 425 258.</w:t>
      </w:r>
    </w:p>
    <w:bookmarkEnd w:id="33"/>
    <w:p w14:paraId="5B925275" w14:textId="77777777" w:rsidR="00D96E50" w:rsidRPr="005A3AEC" w:rsidRDefault="00D96E50" w:rsidP="00D96E50">
      <w:pPr>
        <w:jc w:val="both"/>
        <w:rPr>
          <w:rFonts w:cs="Times New Roman"/>
        </w:rPr>
      </w:pPr>
    </w:p>
    <w:p w14:paraId="1772278D" w14:textId="77777777" w:rsidR="00D96E50" w:rsidRPr="005A3AEC" w:rsidRDefault="00D96E50" w:rsidP="00D96E50">
      <w:pPr>
        <w:jc w:val="both"/>
        <w:rPr>
          <w:rFonts w:cs="Times New Roman"/>
        </w:rPr>
      </w:pPr>
      <w:r w:rsidRPr="005A3AEC">
        <w:rPr>
          <w:rFonts w:cs="Times New Roman"/>
        </w:rPr>
        <w:t xml:space="preserve">Lisaks eelnevale on 30. aprilli 2023. a seisuga liiklusregistris peatatud kandega 201 553 M1 ja M1G kategooria sõiduautot ja 19 376 N1 ja N1G kaubikut (peatatud kandega sõidukeid üldse kokku on 289 869). Kuna peatatud kandega sõidukite maksustamisele kehtestatakse </w:t>
      </w:r>
      <w:proofErr w:type="spellStart"/>
      <w:r w:rsidRPr="005A3AEC">
        <w:rPr>
          <w:rFonts w:cs="Times New Roman"/>
        </w:rPr>
        <w:t>kahe-aastane</w:t>
      </w:r>
      <w:proofErr w:type="spellEnd"/>
      <w:r w:rsidRPr="005A3AEC">
        <w:rPr>
          <w:rFonts w:cs="Times New Roman"/>
        </w:rPr>
        <w:t xml:space="preserve"> üleminekuaeg, eeldatakse nende numbrite jõulist vähenemist. </w:t>
      </w:r>
    </w:p>
    <w:p w14:paraId="116405EC" w14:textId="77777777" w:rsidR="00D96E50" w:rsidRPr="005A3AEC" w:rsidRDefault="00D96E50" w:rsidP="00D96E50">
      <w:pPr>
        <w:jc w:val="both"/>
        <w:rPr>
          <w:rFonts w:cs="Times New Roman"/>
        </w:rPr>
      </w:pPr>
    </w:p>
    <w:p w14:paraId="4543DCF7" w14:textId="77777777" w:rsidR="00D96E50" w:rsidRPr="005A3AEC" w:rsidRDefault="00D96E50" w:rsidP="00D96E50">
      <w:pPr>
        <w:jc w:val="both"/>
        <w:rPr>
          <w:rFonts w:cs="Times New Roman"/>
        </w:rPr>
      </w:pPr>
      <w:commentRangeStart w:id="34"/>
      <w:r w:rsidRPr="005A3AEC">
        <w:rPr>
          <w:rFonts w:cs="Times New Roman"/>
        </w:rPr>
        <w:t xml:space="preserve">Kui võtta aluseks, et sõiduautode ja kaubikute hooajalist kasutust saaks hinnata selle järgi, et nad on liikluskindlustuse ostjad kuni 90 päeva aastas, siis on selliseid sõidukeid Liikluskindlustusfondi andmetel umbes 20 000. See tähendab, et nende sõiduautode ja kaubikute hulgast, kes saavad liikluses osaleda, on </w:t>
      </w:r>
      <w:r w:rsidRPr="005A3AEC">
        <w:rPr>
          <w:rFonts w:cs="Times New Roman"/>
          <w:i/>
        </w:rPr>
        <w:t>ca</w:t>
      </w:r>
      <w:r w:rsidRPr="005A3AEC">
        <w:rPr>
          <w:rFonts w:cs="Times New Roman"/>
        </w:rPr>
        <w:t xml:space="preserve"> 3% kasutusel sesoonselt.</w:t>
      </w:r>
      <w:commentRangeEnd w:id="34"/>
      <w:r w:rsidR="00DD5D97">
        <w:rPr>
          <w:rStyle w:val="Kommentaariviide"/>
          <w:rFonts w:asciiTheme="minorHAnsi" w:eastAsia="Times New Roman" w:hAnsiTheme="minorHAnsi" w:cs="Times New Roman"/>
        </w:rPr>
        <w:commentReference w:id="34"/>
      </w:r>
    </w:p>
    <w:p w14:paraId="5780CC57" w14:textId="77777777" w:rsidR="00D96E50" w:rsidRPr="005A3AEC" w:rsidRDefault="00D96E50" w:rsidP="00D96E50">
      <w:pPr>
        <w:jc w:val="both"/>
        <w:rPr>
          <w:rFonts w:cs="Times New Roman"/>
        </w:rPr>
      </w:pPr>
    </w:p>
    <w:p w14:paraId="032C12EE" w14:textId="77777777" w:rsidR="00D96E50" w:rsidRPr="005A3AEC" w:rsidRDefault="00D96E50" w:rsidP="00D96E50">
      <w:pPr>
        <w:jc w:val="both"/>
        <w:rPr>
          <w:rFonts w:cs="Times New Roman"/>
        </w:rPr>
      </w:pPr>
      <w:r w:rsidRPr="005A3AEC">
        <w:rPr>
          <w:rFonts w:cs="Times New Roman"/>
        </w:rPr>
        <w:t>L3e, L4e, L5e, L6e ja L7e kategooriasse kuulub 47 926 sõidukit, enim neist L3e kategooriasse – 37 713.</w:t>
      </w:r>
    </w:p>
    <w:p w14:paraId="4CDEE876" w14:textId="77777777" w:rsidR="00D96E50" w:rsidRPr="005A3AEC" w:rsidRDefault="00D96E50" w:rsidP="00D96E50">
      <w:pPr>
        <w:jc w:val="both"/>
        <w:rPr>
          <w:rFonts w:cs="Times New Roman"/>
        </w:rPr>
      </w:pPr>
    </w:p>
    <w:p w14:paraId="1E88D2F5" w14:textId="77777777" w:rsidR="00D96E50" w:rsidRPr="005A3AEC" w:rsidRDefault="00D96E50" w:rsidP="00D96E50">
      <w:pPr>
        <w:jc w:val="both"/>
        <w:rPr>
          <w:rFonts w:cs="Times New Roman"/>
        </w:rPr>
      </w:pPr>
      <w:r w:rsidRPr="005A3AEC">
        <w:rPr>
          <w:rFonts w:cs="Times New Roman"/>
        </w:rPr>
        <w:t>Mootorsõidukimaksu näited on esitatud lisas 2 järgmiselt:</w:t>
      </w:r>
    </w:p>
    <w:p w14:paraId="0211D48E" w14:textId="77777777" w:rsidR="00D96E50" w:rsidRPr="005A3AEC" w:rsidRDefault="00D96E50" w:rsidP="00D96E50">
      <w:pPr>
        <w:jc w:val="both"/>
        <w:rPr>
          <w:rFonts w:cs="Times New Roman"/>
        </w:rPr>
      </w:pPr>
    </w:p>
    <w:p w14:paraId="0113ED02" w14:textId="77777777" w:rsidR="00D96E50" w:rsidRPr="005A3AEC" w:rsidRDefault="00D96E50" w:rsidP="00D96E50">
      <w:pPr>
        <w:jc w:val="both"/>
        <w:rPr>
          <w:szCs w:val="24"/>
        </w:rPr>
      </w:pPr>
      <w:r w:rsidRPr="005A3AEC">
        <w:rPr>
          <w:rFonts w:cs="Times New Roman"/>
          <w:b/>
          <w:bCs/>
        </w:rPr>
        <w:t xml:space="preserve">Tabel 1. </w:t>
      </w:r>
      <w:r w:rsidRPr="005A3AEC">
        <w:rPr>
          <w:szCs w:val="24"/>
        </w:rPr>
        <w:t xml:space="preserve">Sõiduautode </w:t>
      </w:r>
      <w:r w:rsidRPr="005A3AEC">
        <w:rPr>
          <w:rFonts w:cs="Times New Roman"/>
        </w:rPr>
        <w:t>mootorsõiduki</w:t>
      </w:r>
      <w:r w:rsidRPr="005A3AEC">
        <w:rPr>
          <w:szCs w:val="24"/>
        </w:rPr>
        <w:t>maksu rakendamine mõnede mudelite näitel (WLTP CO</w:t>
      </w:r>
      <w:r w:rsidRPr="005A3AEC">
        <w:rPr>
          <w:szCs w:val="24"/>
          <w:vertAlign w:val="subscript"/>
        </w:rPr>
        <w:t>2</w:t>
      </w:r>
      <w:r w:rsidRPr="005A3AEC">
        <w:rPr>
          <w:szCs w:val="24"/>
        </w:rPr>
        <w:t>).</w:t>
      </w:r>
    </w:p>
    <w:p w14:paraId="747819A7" w14:textId="77777777" w:rsidR="00D96E50" w:rsidRPr="005A3AEC" w:rsidRDefault="00D96E50" w:rsidP="00D96E50">
      <w:pPr>
        <w:shd w:val="clear" w:color="auto" w:fill="FFFFFF"/>
        <w:jc w:val="both"/>
        <w:rPr>
          <w:szCs w:val="24"/>
        </w:rPr>
      </w:pPr>
      <w:r w:rsidRPr="005A3AEC">
        <w:rPr>
          <w:b/>
          <w:bCs/>
          <w:szCs w:val="24"/>
        </w:rPr>
        <w:t>Tabel 2.</w:t>
      </w:r>
      <w:r w:rsidRPr="005A3AEC">
        <w:rPr>
          <w:szCs w:val="24"/>
        </w:rPr>
        <w:t xml:space="preserve"> Elektriliste sõiduautode </w:t>
      </w:r>
      <w:r w:rsidRPr="005A3AEC">
        <w:rPr>
          <w:rFonts w:cs="Times New Roman"/>
        </w:rPr>
        <w:t>mootorsõiduki</w:t>
      </w:r>
      <w:r w:rsidRPr="005A3AEC">
        <w:rPr>
          <w:szCs w:val="24"/>
        </w:rPr>
        <w:t xml:space="preserve">maksu rakendamine mõnede mudelite näitel. </w:t>
      </w:r>
    </w:p>
    <w:p w14:paraId="3E7D07C9" w14:textId="77777777" w:rsidR="00D96E50" w:rsidRPr="005A3AEC" w:rsidRDefault="00D96E50" w:rsidP="00D96E50">
      <w:pPr>
        <w:shd w:val="clear" w:color="auto" w:fill="FFFFFF"/>
        <w:jc w:val="both"/>
        <w:rPr>
          <w:szCs w:val="24"/>
        </w:rPr>
      </w:pPr>
      <w:r w:rsidRPr="005A3AEC">
        <w:rPr>
          <w:b/>
          <w:bCs/>
          <w:szCs w:val="24"/>
        </w:rPr>
        <w:t>Tabel 3.</w:t>
      </w:r>
      <w:r w:rsidRPr="005A3AEC">
        <w:rPr>
          <w:szCs w:val="24"/>
        </w:rPr>
        <w:t xml:space="preserve"> Kuni 3500kg täismassiga N1 ja N1G kaubikute </w:t>
      </w:r>
      <w:r w:rsidRPr="005A3AEC">
        <w:rPr>
          <w:rFonts w:cs="Times New Roman"/>
        </w:rPr>
        <w:t>mootorsõiduki</w:t>
      </w:r>
      <w:r w:rsidRPr="005A3AEC">
        <w:rPr>
          <w:szCs w:val="24"/>
        </w:rPr>
        <w:t>maksu rakendamine mõnede mudelite näitel (WLTP CO</w:t>
      </w:r>
      <w:r w:rsidRPr="005A3AEC">
        <w:rPr>
          <w:szCs w:val="24"/>
          <w:vertAlign w:val="subscript"/>
        </w:rPr>
        <w:t>2</w:t>
      </w:r>
      <w:r w:rsidRPr="005A3AEC">
        <w:rPr>
          <w:szCs w:val="24"/>
        </w:rPr>
        <w:t xml:space="preserve">). </w:t>
      </w:r>
    </w:p>
    <w:p w14:paraId="5DA074DF" w14:textId="77777777" w:rsidR="00D96E50" w:rsidRPr="005A3AEC" w:rsidRDefault="00D96E50" w:rsidP="00D96E50">
      <w:pPr>
        <w:shd w:val="clear" w:color="auto" w:fill="FFFFFF"/>
        <w:jc w:val="both"/>
        <w:rPr>
          <w:szCs w:val="24"/>
        </w:rPr>
      </w:pPr>
      <w:r w:rsidRPr="005A3AEC">
        <w:rPr>
          <w:b/>
          <w:bCs/>
          <w:szCs w:val="24"/>
        </w:rPr>
        <w:t>Tabel 4.</w:t>
      </w:r>
      <w:r w:rsidRPr="005A3AEC">
        <w:rPr>
          <w:szCs w:val="24"/>
        </w:rPr>
        <w:t xml:space="preserve"> Sõiduautode registreerimistasu rakendamine mõnede mudelite näitel (WLTP CO</w:t>
      </w:r>
      <w:r w:rsidRPr="005A3AEC">
        <w:rPr>
          <w:szCs w:val="24"/>
          <w:vertAlign w:val="subscript"/>
        </w:rPr>
        <w:t>2</w:t>
      </w:r>
      <w:r w:rsidRPr="005A3AEC">
        <w:rPr>
          <w:szCs w:val="24"/>
        </w:rPr>
        <w:t xml:space="preserve">). </w:t>
      </w:r>
    </w:p>
    <w:p w14:paraId="6FB07A75" w14:textId="77777777" w:rsidR="00D96E50" w:rsidRPr="005A3AEC" w:rsidRDefault="00D96E50" w:rsidP="00D96E50">
      <w:pPr>
        <w:shd w:val="clear" w:color="auto" w:fill="FFFFFF"/>
        <w:jc w:val="both"/>
        <w:rPr>
          <w:szCs w:val="24"/>
        </w:rPr>
      </w:pPr>
      <w:r w:rsidRPr="005A3AEC">
        <w:rPr>
          <w:b/>
          <w:bCs/>
          <w:szCs w:val="24"/>
        </w:rPr>
        <w:t>Tabel 5.</w:t>
      </w:r>
      <w:r w:rsidRPr="005A3AEC">
        <w:rPr>
          <w:szCs w:val="24"/>
        </w:rPr>
        <w:t xml:space="preserve"> Elektrilistele sõiduautode registreerimistasu rakendamine mõnede mudelite näitel. </w:t>
      </w:r>
    </w:p>
    <w:p w14:paraId="6056C679" w14:textId="77777777" w:rsidR="00D96E50" w:rsidRPr="005A3AEC" w:rsidRDefault="00D96E50" w:rsidP="00D96E50">
      <w:pPr>
        <w:shd w:val="clear" w:color="auto" w:fill="FFFFFF"/>
        <w:jc w:val="both"/>
        <w:rPr>
          <w:szCs w:val="24"/>
        </w:rPr>
      </w:pPr>
      <w:r w:rsidRPr="005A3AEC">
        <w:rPr>
          <w:b/>
          <w:bCs/>
          <w:szCs w:val="24"/>
        </w:rPr>
        <w:t>Tabel 6.</w:t>
      </w:r>
      <w:r w:rsidRPr="005A3AEC">
        <w:rPr>
          <w:szCs w:val="24"/>
        </w:rPr>
        <w:t xml:space="preserve"> Kuni 3500kg täismassiga N1 ja N1G kaubikute registreerimistasu rakendamine mõnede mudelite näitel (WLTP CO</w:t>
      </w:r>
      <w:r w:rsidRPr="005A3AEC">
        <w:rPr>
          <w:szCs w:val="24"/>
          <w:vertAlign w:val="subscript"/>
        </w:rPr>
        <w:t>2</w:t>
      </w:r>
      <w:r w:rsidRPr="005A3AEC">
        <w:rPr>
          <w:szCs w:val="24"/>
        </w:rPr>
        <w:t>).</w:t>
      </w:r>
    </w:p>
    <w:p w14:paraId="7C09066A" w14:textId="77777777" w:rsidR="00D96E50" w:rsidRPr="005A3AEC" w:rsidRDefault="00D96E50" w:rsidP="00D96E50">
      <w:pPr>
        <w:jc w:val="both"/>
        <w:rPr>
          <w:rFonts w:cs="Times New Roman"/>
        </w:rPr>
      </w:pPr>
    </w:p>
    <w:p w14:paraId="01481762" w14:textId="77777777" w:rsidR="00D96E50" w:rsidRPr="005A3AEC" w:rsidRDefault="00D96E50" w:rsidP="00D96E50">
      <w:pPr>
        <w:jc w:val="both"/>
        <w:rPr>
          <w:rFonts w:cs="Times New Roman"/>
        </w:rPr>
      </w:pPr>
      <w:r w:rsidRPr="005A3AEC">
        <w:rPr>
          <w:rFonts w:cs="Times New Roman"/>
        </w:rPr>
        <w:t xml:space="preserve">Mootorsõidukimaksu kehtestamisel on peamiselt majanduslik, elu- ja looduskeskkonna ning sotsiaalne mõju. </w:t>
      </w:r>
    </w:p>
    <w:p w14:paraId="45B5BC47" w14:textId="77777777" w:rsidR="00D96E50" w:rsidRPr="005A3AEC" w:rsidRDefault="00D96E50" w:rsidP="00D96E50">
      <w:pPr>
        <w:jc w:val="both"/>
        <w:rPr>
          <w:rFonts w:cs="Times New Roman"/>
        </w:rPr>
      </w:pPr>
    </w:p>
    <w:p w14:paraId="6804DA0A" w14:textId="77777777" w:rsidR="00D96E50" w:rsidRPr="005A3AEC" w:rsidRDefault="00D96E50" w:rsidP="00D96E50">
      <w:pPr>
        <w:jc w:val="both"/>
        <w:rPr>
          <w:rFonts w:cs="Times New Roman"/>
          <w:b/>
          <w:bCs/>
          <w:i/>
          <w:iCs/>
        </w:rPr>
      </w:pPr>
      <w:commentRangeStart w:id="35"/>
      <w:r w:rsidRPr="005A3AEC">
        <w:rPr>
          <w:rFonts w:cs="Times New Roman"/>
          <w:b/>
          <w:bCs/>
          <w:i/>
          <w:iCs/>
        </w:rPr>
        <w:t>6.1 Mõju majandusele</w:t>
      </w:r>
      <w:commentRangeEnd w:id="35"/>
      <w:r w:rsidR="00690E7B">
        <w:rPr>
          <w:rStyle w:val="Kommentaariviide"/>
          <w:rFonts w:asciiTheme="minorHAnsi" w:eastAsia="Times New Roman" w:hAnsiTheme="minorHAnsi" w:cs="Times New Roman"/>
        </w:rPr>
        <w:commentReference w:id="35"/>
      </w:r>
    </w:p>
    <w:p w14:paraId="1D2DACAB" w14:textId="77777777" w:rsidR="00D96E50" w:rsidRPr="005A3AEC" w:rsidRDefault="00D96E50" w:rsidP="00D96E50">
      <w:pPr>
        <w:jc w:val="both"/>
        <w:rPr>
          <w:rFonts w:cs="Times New Roman"/>
        </w:rPr>
      </w:pPr>
    </w:p>
    <w:p w14:paraId="7C45D956" w14:textId="77777777" w:rsidR="00D96E50" w:rsidRPr="005A3AEC" w:rsidRDefault="00D96E50" w:rsidP="00D96E50">
      <w:pPr>
        <w:jc w:val="both"/>
        <w:rPr>
          <w:rFonts w:cs="Times New Roman"/>
        </w:rPr>
      </w:pPr>
      <w:r w:rsidRPr="005A3AEC">
        <w:rPr>
          <w:rFonts w:cs="Times New Roman"/>
          <w:b/>
          <w:bCs/>
          <w:i/>
          <w:iCs/>
        </w:rPr>
        <w:t>6.1.1 Mõju ulatus</w:t>
      </w:r>
    </w:p>
    <w:p w14:paraId="1EAFA172" w14:textId="77777777" w:rsidR="00D96E50" w:rsidRPr="005A3AEC" w:rsidRDefault="00D96E50" w:rsidP="00D96E50">
      <w:pPr>
        <w:jc w:val="both"/>
        <w:rPr>
          <w:rFonts w:cs="Times New Roman"/>
        </w:rPr>
      </w:pPr>
      <w:r w:rsidRPr="005A3AEC">
        <w:rPr>
          <w:rFonts w:cs="Times New Roman"/>
        </w:rPr>
        <w:t xml:space="preserve">Suur. Mõjutatud on kõik ettevõtted ja isikud, kes kasutavad sõidukeid, mis kuuluvad seaduse alusel maksustamisele. Sõiduautode soetamine ja omamine muutuvad praegusega võrreldes keskmiselt kallimaks, kuid konkreetne muutus auto omaniku või potentsiaalse omaniku jaoks sõltub väga tugevalt sellest, millist autot omatakse või plaanitakse soetada. </w:t>
      </w:r>
      <w:commentRangeStart w:id="36"/>
      <w:r w:rsidRPr="005A3AEC">
        <w:rPr>
          <w:rFonts w:cs="Times New Roman"/>
        </w:rPr>
        <w:t xml:space="preserve">Maks on disainitud selliselt, et mootorsõidukimaksu komponent on laugema progressiooniga sõidu näitajate suhtes. </w:t>
      </w:r>
      <w:commentRangeEnd w:id="36"/>
      <w:r w:rsidR="00690E7B">
        <w:rPr>
          <w:rStyle w:val="Kommentaariviide"/>
          <w:rFonts w:asciiTheme="minorHAnsi" w:eastAsia="Times New Roman" w:hAnsiTheme="minorHAnsi" w:cs="Times New Roman"/>
        </w:rPr>
        <w:commentReference w:id="36"/>
      </w:r>
      <w:r w:rsidRPr="005A3AEC">
        <w:rPr>
          <w:rFonts w:cs="Times New Roman"/>
        </w:rPr>
        <w:t>Üldiselt suureneb auto omamise kulu 5–15%. Saastavamad ja raskemad auto saavad suurema maksukoormuse. Sõiduki vananedes maksukoormus väheneb, samuti on madalamalt maksustatud vanemad sõidukid soetamisel.</w:t>
      </w:r>
    </w:p>
    <w:p w14:paraId="52D146CA" w14:textId="77777777" w:rsidR="00D96E50" w:rsidRPr="005A3AEC" w:rsidRDefault="00D96E50" w:rsidP="00D96E50">
      <w:pPr>
        <w:jc w:val="both"/>
        <w:rPr>
          <w:rFonts w:cs="Times New Roman"/>
        </w:rPr>
      </w:pPr>
    </w:p>
    <w:p w14:paraId="41958BF3" w14:textId="77777777" w:rsidR="00D96E50" w:rsidRPr="005A3AEC" w:rsidRDefault="00D96E50" w:rsidP="00D96E50">
      <w:pPr>
        <w:jc w:val="both"/>
        <w:rPr>
          <w:rFonts w:cs="Times New Roman"/>
        </w:rPr>
      </w:pPr>
      <w:r w:rsidRPr="005A3AEC">
        <w:rPr>
          <w:rFonts w:cs="Times New Roman"/>
        </w:rPr>
        <w:t xml:space="preserve">Üldiselt suurem hind vähendab nõudlust selle hüvise järele (kuigi on erandeid, näiteks luksuskaubad). Keeruline on täpselt hinnata, kui palju väheneb autode soetamine ja omamine just Eestis, kuid seda </w:t>
      </w:r>
      <w:proofErr w:type="spellStart"/>
      <w:r w:rsidRPr="005A3AEC">
        <w:rPr>
          <w:rFonts w:cs="Times New Roman"/>
        </w:rPr>
        <w:t>käitumuslikku</w:t>
      </w:r>
      <w:proofErr w:type="spellEnd"/>
      <w:r w:rsidRPr="005A3AEC">
        <w:rPr>
          <w:rFonts w:cs="Times New Roman"/>
        </w:rPr>
        <w:t xml:space="preserve"> elastsust on analüüsitud mujal.</w:t>
      </w:r>
      <w:r w:rsidRPr="005A3AEC">
        <w:rPr>
          <w:rFonts w:cs="Times New Roman"/>
          <w:vertAlign w:val="superscript"/>
        </w:rPr>
        <w:footnoteReference w:id="27"/>
      </w:r>
      <w:r w:rsidRPr="005A3AEC">
        <w:rPr>
          <w:rFonts w:cs="Times New Roman"/>
        </w:rPr>
        <w:t xml:space="preserve"> Selle põhjal võib öelda, et nii mootorsõidukimaksul, kui ka registreerimistasul on pigem väike mõju nii autode omamisele kui ka läbisõidule ning seeläbi kulutatud kütusele. Registreerimistasul on suurem efekt kui mootorsõidukimaksul, kuigi kõik hinnatud elastsused jäävad alla ühe, mis tähendab, </w:t>
      </w:r>
      <w:r w:rsidRPr="005A3AEC">
        <w:rPr>
          <w:rFonts w:cs="Times New Roman"/>
        </w:rPr>
        <w:lastRenderedPageBreak/>
        <w:t xml:space="preserve">et 1% hinnatõusu vähendab nõudlust vähem kui 1% võrra. Pigem on oodata elastsust suurusjärgus vahemikus -0,1 kuni -0,3 auto kallinemise suhtes. Pikaajaline elastsus on pigem suurem. Ehk kokkuvõttes võib oodata, et </w:t>
      </w:r>
      <w:commentRangeStart w:id="37"/>
      <w:r w:rsidRPr="005A3AEC">
        <w:rPr>
          <w:rFonts w:cs="Times New Roman"/>
        </w:rPr>
        <w:t>mootorsõidukimaksu kehtestamise mõjul väheneb Eesti autopark 1–3% võrra (täpsemalt, kasv pidurdub).</w:t>
      </w:r>
      <w:commentRangeEnd w:id="37"/>
      <w:r w:rsidR="00690E7B">
        <w:rPr>
          <w:rStyle w:val="Kommentaariviide"/>
          <w:rFonts w:asciiTheme="minorHAnsi" w:eastAsia="Times New Roman" w:hAnsiTheme="minorHAnsi" w:cs="Times New Roman"/>
        </w:rPr>
        <w:commentReference w:id="37"/>
      </w:r>
    </w:p>
    <w:p w14:paraId="2126B794" w14:textId="77777777" w:rsidR="00D96E50" w:rsidRPr="005A3AEC" w:rsidRDefault="00D96E50" w:rsidP="00D96E50">
      <w:pPr>
        <w:jc w:val="both"/>
        <w:rPr>
          <w:rFonts w:cs="Times New Roman"/>
        </w:rPr>
      </w:pPr>
    </w:p>
    <w:p w14:paraId="655D7B7C" w14:textId="77777777" w:rsidR="00D96E50" w:rsidRPr="005A3AEC" w:rsidRDefault="00D96E50" w:rsidP="00D96E50">
      <w:pPr>
        <w:jc w:val="both"/>
        <w:rPr>
          <w:rFonts w:cs="Times New Roman"/>
          <w:b/>
          <w:bCs/>
          <w:i/>
          <w:iCs/>
        </w:rPr>
      </w:pPr>
      <w:r w:rsidRPr="005A3AEC">
        <w:rPr>
          <w:rFonts w:cs="Times New Roman"/>
          <w:b/>
          <w:bCs/>
          <w:i/>
          <w:iCs/>
        </w:rPr>
        <w:t>6.1.2 Mõju avaldumise sagedus</w:t>
      </w:r>
    </w:p>
    <w:p w14:paraId="4E573244" w14:textId="77777777" w:rsidR="00D96E50" w:rsidRPr="005A3AEC" w:rsidRDefault="00D96E50" w:rsidP="00D96E50">
      <w:pPr>
        <w:jc w:val="both"/>
        <w:rPr>
          <w:rFonts w:cs="Times New Roman"/>
        </w:rPr>
      </w:pPr>
      <w:r w:rsidRPr="005A3AEC">
        <w:rPr>
          <w:rFonts w:cs="Times New Roman"/>
        </w:rPr>
        <w:t>Mootorsõiduki mootorsõidukimaksu tuleb hakata tasuma iga aasta üks kord ja seetõttu on mootorsõidukimaksu mõju pidev. Mootorsõiduki registreerimistasu tuleb tasuda üks kord mootorsõiduki registrisse kandmisel.</w:t>
      </w:r>
    </w:p>
    <w:p w14:paraId="02303BF7" w14:textId="77777777" w:rsidR="00D96E50" w:rsidRPr="005A3AEC" w:rsidRDefault="00D96E50" w:rsidP="00D96E50">
      <w:pPr>
        <w:jc w:val="both"/>
        <w:rPr>
          <w:rFonts w:cs="Times New Roman"/>
        </w:rPr>
      </w:pPr>
    </w:p>
    <w:p w14:paraId="0F791D5E" w14:textId="77777777" w:rsidR="00D96E50" w:rsidRPr="005A3AEC" w:rsidRDefault="00D96E50" w:rsidP="00D96E50">
      <w:pPr>
        <w:jc w:val="both"/>
        <w:rPr>
          <w:rFonts w:cs="Times New Roman"/>
        </w:rPr>
      </w:pPr>
      <w:r w:rsidRPr="005A3AEC">
        <w:rPr>
          <w:rFonts w:cs="Times New Roman"/>
          <w:b/>
          <w:bCs/>
          <w:i/>
          <w:iCs/>
        </w:rPr>
        <w:t>6.1.3 Mõjutatud sihtrühma suurus</w:t>
      </w:r>
    </w:p>
    <w:p w14:paraId="34686031" w14:textId="77777777" w:rsidR="00D96E50" w:rsidRPr="005A3AEC" w:rsidRDefault="00D96E50" w:rsidP="00D96E50">
      <w:pPr>
        <w:jc w:val="both"/>
        <w:rPr>
          <w:rFonts w:cs="Times New Roman"/>
        </w:rPr>
      </w:pPr>
      <w:r w:rsidRPr="005A3AEC">
        <w:rPr>
          <w:rFonts w:cs="Times New Roman"/>
        </w:rPr>
        <w:t>Peatüki sissejuhatuse kohaselt on 505 111 sõiduauto omanik füüsiline isik ja 232 121 omanik juriidiline isik, sealhulgas 100 992 omanik on liisinguettevõte. Juriidilisest isikust erinevaid omanikke on 52 881. Füüsilisest isikust erinevaid omanikke on 425 258.</w:t>
      </w:r>
    </w:p>
    <w:p w14:paraId="233EF565" w14:textId="77777777" w:rsidR="00D96E50" w:rsidRPr="005A3AEC" w:rsidRDefault="00D96E50" w:rsidP="00D96E50">
      <w:pPr>
        <w:jc w:val="both"/>
        <w:rPr>
          <w:rFonts w:cs="Times New Roman"/>
        </w:rPr>
      </w:pPr>
    </w:p>
    <w:p w14:paraId="4158E302" w14:textId="77777777" w:rsidR="00D96E50" w:rsidRPr="005A3AEC" w:rsidRDefault="00D96E50" w:rsidP="00D96E50">
      <w:pPr>
        <w:jc w:val="both"/>
        <w:rPr>
          <w:rFonts w:cs="Times New Roman"/>
          <w:b/>
          <w:bCs/>
          <w:i/>
          <w:iCs/>
        </w:rPr>
      </w:pPr>
      <w:r w:rsidRPr="005A3AEC">
        <w:rPr>
          <w:rFonts w:cs="Times New Roman"/>
          <w:b/>
          <w:bCs/>
          <w:i/>
          <w:iCs/>
        </w:rPr>
        <w:t>6.1.4 Ebasoovitavate mõjude kaasnemise risk</w:t>
      </w:r>
    </w:p>
    <w:p w14:paraId="0A0989DD" w14:textId="77777777" w:rsidR="00D96E50" w:rsidRPr="005A3AEC" w:rsidRDefault="00D96E50" w:rsidP="00D96E50">
      <w:pPr>
        <w:jc w:val="both"/>
        <w:rPr>
          <w:rFonts w:cs="Times New Roman"/>
        </w:rPr>
      </w:pPr>
      <w:r w:rsidRPr="005A3AEC">
        <w:rPr>
          <w:rFonts w:cs="Times New Roman"/>
        </w:rPr>
        <w:t xml:space="preserve">Arvestatav osa sihtrühmast on juriidilised isikud. </w:t>
      </w:r>
      <w:commentRangeStart w:id="38"/>
      <w:r w:rsidRPr="005A3AEC">
        <w:rPr>
          <w:rFonts w:cs="Times New Roman"/>
        </w:rPr>
        <w:t xml:space="preserve">Need ettevõtted, kus sõiduautod moodustavad olulise osa tegevuskuludest, on rohkem mõjutatud. </w:t>
      </w:r>
      <w:commentRangeEnd w:id="38"/>
      <w:r w:rsidR="005D63CC">
        <w:rPr>
          <w:rStyle w:val="Kommentaariviide"/>
          <w:rFonts w:asciiTheme="minorHAnsi" w:eastAsia="Times New Roman" w:hAnsiTheme="minorHAnsi" w:cs="Times New Roman"/>
        </w:rPr>
        <w:commentReference w:id="38"/>
      </w:r>
      <w:r w:rsidRPr="005A3AEC">
        <w:rPr>
          <w:rFonts w:cs="Times New Roman"/>
        </w:rPr>
        <w:t xml:space="preserve">Samas on tõenäoline, et neil ettevõtetel on autod ka rohkem aktiivses kasutuses ning neid vahetatakse välja kiiremini, mistõttu on neil võimalus oma maksukoormust kiiremini vähendada, valides väiksema maksukoormusega sõidukid. </w:t>
      </w:r>
      <w:commentRangeStart w:id="39"/>
      <w:r w:rsidRPr="005A3AEC">
        <w:rPr>
          <w:rFonts w:cs="Times New Roman"/>
        </w:rPr>
        <w:t xml:space="preserve">Juriidiliste isikute seas on mootorsõidukimaksust mõjutatud sihtgrupp ka automüüjad ning finantseerijad. </w:t>
      </w:r>
      <w:commentRangeEnd w:id="39"/>
      <w:r w:rsidR="005D63CC">
        <w:rPr>
          <w:rStyle w:val="Kommentaariviide"/>
          <w:rFonts w:asciiTheme="minorHAnsi" w:eastAsia="Times New Roman" w:hAnsiTheme="minorHAnsi" w:cs="Times New Roman"/>
        </w:rPr>
        <w:commentReference w:id="39"/>
      </w:r>
      <w:r w:rsidRPr="005A3AEC">
        <w:rPr>
          <w:rFonts w:cs="Times New Roman"/>
        </w:rPr>
        <w:t>Mootorsõidukimaks võib mõjutada nende omavahelist konkurentsi vastavalt sellele, millist tüüpi autosid peamiselt müüakse ning kui palju maksukoormuse tõusust võetakse enda kanda, et püsida oma mudelivalikuga konkurentsivõimelisena.</w:t>
      </w:r>
    </w:p>
    <w:p w14:paraId="2AFA975D" w14:textId="77777777" w:rsidR="00D96E50" w:rsidRPr="005A3AEC" w:rsidRDefault="00D96E50" w:rsidP="00D96E50">
      <w:pPr>
        <w:jc w:val="both"/>
        <w:rPr>
          <w:rFonts w:cs="Times New Roman"/>
        </w:rPr>
      </w:pPr>
    </w:p>
    <w:p w14:paraId="6A8D877A" w14:textId="77777777" w:rsidR="00D96E50" w:rsidRPr="005A3AEC" w:rsidRDefault="00D96E50" w:rsidP="00D96E50">
      <w:pPr>
        <w:jc w:val="both"/>
        <w:rPr>
          <w:rFonts w:cs="Times New Roman"/>
        </w:rPr>
      </w:pPr>
      <w:r w:rsidRPr="005A3AEC">
        <w:rPr>
          <w:rFonts w:cs="Times New Roman"/>
        </w:rPr>
        <w:t xml:space="preserve">Mootorsõidukimaksul on </w:t>
      </w:r>
      <w:proofErr w:type="spellStart"/>
      <w:r w:rsidRPr="005A3AEC">
        <w:rPr>
          <w:rFonts w:cs="Times New Roman"/>
        </w:rPr>
        <w:t>inflatsiooniline</w:t>
      </w:r>
      <w:proofErr w:type="spellEnd"/>
      <w:r w:rsidRPr="005A3AEC">
        <w:rPr>
          <w:rFonts w:cs="Times New Roman"/>
        </w:rPr>
        <w:t xml:space="preserve"> mõju, mille täpset ulatust on raske hinnata, sest sõltub sellest kui palju maksu kehtestamine mõjutab sõidukite turuhinda. See omakorda sõltub tarbijate eelistuste muutusest ning müüjate võimest maksutõusu absorbeerida, näiteks kasumlikkuse arvelt või kandes selle üle muude pakutavate toodete ja teenuste hindadesse (varuosad, kulumaterjalid, hooldus, kindlustus, remont jne).    </w:t>
      </w:r>
    </w:p>
    <w:p w14:paraId="5293321B" w14:textId="77777777" w:rsidR="00D96E50" w:rsidRPr="005A3AEC" w:rsidRDefault="00D96E50" w:rsidP="00D96E50">
      <w:pPr>
        <w:jc w:val="both"/>
        <w:rPr>
          <w:rFonts w:cs="Times New Roman"/>
        </w:rPr>
      </w:pPr>
    </w:p>
    <w:p w14:paraId="73F60707" w14:textId="77777777" w:rsidR="00D96E50" w:rsidRPr="005A3AEC" w:rsidRDefault="00D96E50" w:rsidP="00D96E50">
      <w:pPr>
        <w:jc w:val="both"/>
        <w:rPr>
          <w:rFonts w:cs="Times New Roman"/>
          <w:b/>
          <w:bCs/>
          <w:i/>
          <w:iCs/>
        </w:rPr>
      </w:pPr>
      <w:r w:rsidRPr="005A3AEC">
        <w:rPr>
          <w:rFonts w:cs="Times New Roman"/>
          <w:b/>
          <w:bCs/>
          <w:i/>
          <w:iCs/>
        </w:rPr>
        <w:t>6.2 Mõju elu- ja looduskeskkonnale</w:t>
      </w:r>
    </w:p>
    <w:p w14:paraId="407893D9" w14:textId="77777777" w:rsidR="00D96E50" w:rsidRPr="005A3AEC" w:rsidRDefault="00D96E50" w:rsidP="00D96E50">
      <w:pPr>
        <w:jc w:val="both"/>
        <w:rPr>
          <w:rFonts w:cs="Times New Roman"/>
          <w:b/>
          <w:bCs/>
        </w:rPr>
      </w:pPr>
    </w:p>
    <w:p w14:paraId="6CCCD2DB" w14:textId="77777777" w:rsidR="00D96E50" w:rsidRPr="005A3AEC" w:rsidRDefault="00D96E50" w:rsidP="00D96E50">
      <w:pPr>
        <w:jc w:val="both"/>
        <w:rPr>
          <w:rFonts w:cs="Times New Roman"/>
          <w:b/>
          <w:bCs/>
          <w:i/>
          <w:iCs/>
        </w:rPr>
      </w:pPr>
      <w:r w:rsidRPr="005A3AEC">
        <w:rPr>
          <w:rFonts w:cs="Times New Roman"/>
          <w:b/>
          <w:bCs/>
          <w:i/>
          <w:iCs/>
        </w:rPr>
        <w:t>6.2.1 Mõju ulatus</w:t>
      </w:r>
    </w:p>
    <w:p w14:paraId="08C21266" w14:textId="77777777" w:rsidR="00D96E50" w:rsidRPr="005A3AEC" w:rsidRDefault="00D96E50" w:rsidP="00D96E50">
      <w:pPr>
        <w:jc w:val="both"/>
        <w:rPr>
          <w:rFonts w:cs="Times New Roman"/>
        </w:rPr>
      </w:pPr>
      <w:r w:rsidRPr="005A3AEC">
        <w:rPr>
          <w:rFonts w:cs="Times New Roman"/>
        </w:rPr>
        <w:t xml:space="preserve">Keskmine. Mõju elu- ja looduskeskkonnale avaldub juhul, kui muutuvad sõidukite omanike eelistused, kas ja milliseid sõidukeid omatakse ja kasutatakse. Nagu eelpool kirjeldatud, ei ole oodatav muutus tervikuna suur kasutuses olevate sõidukite arvu mõttes. Eestis on trend kasvu suunas ning pigem aitab mootorsõidukimaks kasvutrendi pidurdada. </w:t>
      </w:r>
    </w:p>
    <w:p w14:paraId="184889D4" w14:textId="77777777" w:rsidR="00D96E50" w:rsidRPr="005A3AEC" w:rsidRDefault="00D96E50" w:rsidP="00D96E50">
      <w:pPr>
        <w:jc w:val="both"/>
        <w:rPr>
          <w:rFonts w:cs="Times New Roman"/>
        </w:rPr>
      </w:pPr>
    </w:p>
    <w:p w14:paraId="31DC5B64" w14:textId="77777777" w:rsidR="00D96E50" w:rsidRPr="005A3AEC" w:rsidRDefault="00D96E50" w:rsidP="00D96E50">
      <w:pPr>
        <w:jc w:val="both"/>
        <w:rPr>
          <w:rFonts w:cs="Times New Roman"/>
        </w:rPr>
      </w:pPr>
      <w:r w:rsidRPr="005A3AEC">
        <w:rPr>
          <w:rFonts w:cs="Times New Roman"/>
        </w:rPr>
        <w:t>Käesoleva eelnõu parameetrite põhjal on Eesti Keskkonnauuringute Keskus hinnanud maksu mõju autode arvule ja seeläbi sõidetud kilomeetritele, millelt on tuletatud muutus kasvuhoonegaaside emissioonis. Arvutuste aluseks on liiklusregistri statistika 2021. aastal arvel olevate sõiduautode (M1, M1G kategooria) ja kaubikute (N1, N1G kategooria) kohta, aasta lõpu seisuga. Andmestikust on välja filtreeritud sõidukid, mis on peatatud registrikandega (eeldatud on, et sõiduk ei osale liikluses või üldse tänaseks ei eksisteeri ja omanik pole registrist sõidukit maha võtnud). Täiendavalt on maha arvatud sõidukid, millel on puudulikud tehnilised andmed (täismass, mõlema standardi CO</w:t>
      </w:r>
      <w:r w:rsidRPr="005A3AEC">
        <w:rPr>
          <w:rFonts w:cs="Times New Roman"/>
          <w:vertAlign w:val="subscript"/>
        </w:rPr>
        <w:t>2</w:t>
      </w:r>
      <w:r w:rsidRPr="005A3AEC">
        <w:rPr>
          <w:rFonts w:cs="Times New Roman"/>
        </w:rPr>
        <w:t xml:space="preserve"> näitaja). Alles jäänud sõidukite CO</w:t>
      </w:r>
      <w:r w:rsidRPr="005A3AEC">
        <w:rPr>
          <w:rFonts w:cs="Times New Roman"/>
          <w:vertAlign w:val="subscript"/>
        </w:rPr>
        <w:t>2</w:t>
      </w:r>
      <w:r w:rsidRPr="005A3AEC">
        <w:rPr>
          <w:rFonts w:cs="Times New Roman"/>
        </w:rPr>
        <w:t xml:space="preserve"> näitajate puhul on arvestatud WLTP </w:t>
      </w:r>
      <w:proofErr w:type="spellStart"/>
      <w:r w:rsidRPr="005A3AEC">
        <w:rPr>
          <w:rFonts w:cs="Times New Roman"/>
        </w:rPr>
        <w:t>heitmestandard</w:t>
      </w:r>
      <w:proofErr w:type="spellEnd"/>
      <w:r w:rsidRPr="005A3AEC">
        <w:rPr>
          <w:rFonts w:cs="Times New Roman"/>
        </w:rPr>
        <w:t xml:space="preserve"> (mis on kõige uuem ja täpsem). Nende sõidukitel, millel on olemas küll NECD (vana standard) näitaja, kuid puudub WLTP standard, on lisatud WLTP näitaja arvestades, et WLTP näitaja on suurem kui NECD oma, vastava koefitsiendiga </w:t>
      </w:r>
      <w:r w:rsidRPr="005A3AEC">
        <w:rPr>
          <w:rFonts w:cs="Times New Roman"/>
        </w:rPr>
        <w:lastRenderedPageBreak/>
        <w:t>korrutades. Seejärel on sõidukid vastavalt CO</w:t>
      </w:r>
      <w:r w:rsidRPr="005A3AEC">
        <w:rPr>
          <w:rFonts w:cs="Times New Roman"/>
          <w:vertAlign w:val="subscript"/>
        </w:rPr>
        <w:t>2</w:t>
      </w:r>
      <w:r w:rsidRPr="005A3AEC">
        <w:rPr>
          <w:rFonts w:cs="Times New Roman"/>
        </w:rPr>
        <w:t xml:space="preserve"> näitajale grupeeritud klassidesse ja välja arvestatud, kui mitu sõidukit kuulub igasse klassi pärast toorandmete töötlemist. Seejärel on leitud iga klassi osakaal (%) üldkogumist ja osakaalud laiendatud </w:t>
      </w:r>
      <w:proofErr w:type="spellStart"/>
      <w:r w:rsidRPr="005A3AEC">
        <w:rPr>
          <w:rFonts w:cs="Times New Roman"/>
        </w:rPr>
        <w:t>COPERTi</w:t>
      </w:r>
      <w:proofErr w:type="spellEnd"/>
      <w:r w:rsidRPr="005A3AEC">
        <w:rPr>
          <w:rFonts w:cs="Times New Roman"/>
          <w:vertAlign w:val="superscript"/>
        </w:rPr>
        <w:footnoteReference w:id="28"/>
      </w:r>
      <w:r w:rsidRPr="005A3AEC">
        <w:rPr>
          <w:rFonts w:cs="Times New Roman"/>
        </w:rPr>
        <w:t xml:space="preserve"> andmetele, mida on kasutatud ka riikliku kasvuhoonegaaside inventuuris 2021. aasta kohta, et saada ülevaadet kogu sõidukipargi kohta. Muul juhul jääks puudulike registriandmete tõttu arvestatav kogus sõidukeid arvestamata just mootorsõidukimaksu puhul.</w:t>
      </w:r>
    </w:p>
    <w:p w14:paraId="6DAAC8D7" w14:textId="77777777" w:rsidR="00D96E50" w:rsidRPr="005A3AEC" w:rsidRDefault="00D96E50" w:rsidP="00D96E50">
      <w:pPr>
        <w:jc w:val="both"/>
        <w:rPr>
          <w:rFonts w:cs="Times New Roman"/>
        </w:rPr>
      </w:pPr>
    </w:p>
    <w:p w14:paraId="4BE7E52D" w14:textId="77777777" w:rsidR="00D96E50" w:rsidRPr="005A3AEC" w:rsidRDefault="00D96E50" w:rsidP="00D96E50">
      <w:pPr>
        <w:jc w:val="both"/>
        <w:rPr>
          <w:rFonts w:cs="Times New Roman"/>
        </w:rPr>
      </w:pPr>
      <w:r w:rsidRPr="005A3AEC">
        <w:rPr>
          <w:rFonts w:cs="Times New Roman"/>
        </w:rPr>
        <w:t xml:space="preserve">Maksu komponendid on arvutatud grupeerimise teel (sõiduautode ja kaubikute jaoks eraldi). Arvesse on võetud sõiduki klass ja selle kaudu välja arvestatud, mis oleks selle klassi keskmine maksu baasosa/komponentide suurus. Iga maksukomponendi ja sõiduki klassi puhul on arvestatud </w:t>
      </w:r>
      <w:proofErr w:type="spellStart"/>
      <w:r w:rsidRPr="005A3AEC">
        <w:rPr>
          <w:rFonts w:cs="Times New Roman"/>
        </w:rPr>
        <w:t>keskmistatud</w:t>
      </w:r>
      <w:proofErr w:type="spellEnd"/>
      <w:r w:rsidRPr="005A3AEC">
        <w:rPr>
          <w:rFonts w:cs="Times New Roman"/>
        </w:rPr>
        <w:t xml:space="preserve"> aastased kulud energiaklassi kohta, viimase sammuna on arvutatud mootorsõidukimaksu ja registreerimistasu aastased kaalutud keskmised (arvestades autopargi struktuuri). </w:t>
      </w:r>
      <w:commentRangeStart w:id="40"/>
      <w:r w:rsidRPr="005A3AEC">
        <w:rPr>
          <w:rFonts w:cs="Times New Roman"/>
        </w:rPr>
        <w:t xml:space="preserve">Tulemuseks on kasvuhoonegaaside vähenemine 14,6 </w:t>
      </w:r>
      <w:proofErr w:type="spellStart"/>
      <w:r w:rsidRPr="005A3AEC">
        <w:rPr>
          <w:rFonts w:cs="Times New Roman"/>
        </w:rPr>
        <w:t>kT</w:t>
      </w:r>
      <w:proofErr w:type="spellEnd"/>
      <w:r w:rsidRPr="005A3AEC">
        <w:rPr>
          <w:rFonts w:cs="Times New Roman"/>
        </w:rPr>
        <w:t xml:space="preserve"> CO</w:t>
      </w:r>
      <w:r w:rsidRPr="005A3AEC">
        <w:rPr>
          <w:rFonts w:cs="Times New Roman"/>
          <w:vertAlign w:val="subscript"/>
        </w:rPr>
        <w:t>2</w:t>
      </w:r>
      <w:r w:rsidRPr="005A3AEC">
        <w:rPr>
          <w:rFonts w:cs="Times New Roman"/>
        </w:rPr>
        <w:t xml:space="preserve"> ekvivalenti aastas. Kumulatiivselt on tulemuseks emissioonide vähenemine aastaks 2030 88 </w:t>
      </w:r>
      <w:proofErr w:type="spellStart"/>
      <w:r w:rsidRPr="005A3AEC">
        <w:rPr>
          <w:rFonts w:cs="Times New Roman"/>
        </w:rPr>
        <w:t>kT</w:t>
      </w:r>
      <w:proofErr w:type="spellEnd"/>
      <w:r w:rsidRPr="005A3AEC">
        <w:rPr>
          <w:rFonts w:cs="Times New Roman"/>
        </w:rPr>
        <w:t xml:space="preserve"> CO</w:t>
      </w:r>
      <w:r w:rsidRPr="005A3AEC">
        <w:rPr>
          <w:rFonts w:cs="Times New Roman"/>
          <w:vertAlign w:val="subscript"/>
        </w:rPr>
        <w:t>2</w:t>
      </w:r>
      <w:r w:rsidRPr="005A3AEC">
        <w:rPr>
          <w:rFonts w:cs="Times New Roman"/>
        </w:rPr>
        <w:t xml:space="preserve"> ekvivalenti.</w:t>
      </w:r>
      <w:commentRangeEnd w:id="40"/>
      <w:r w:rsidR="00DB1339">
        <w:rPr>
          <w:rStyle w:val="Kommentaariviide"/>
          <w:rFonts w:asciiTheme="minorHAnsi" w:eastAsia="Times New Roman" w:hAnsiTheme="minorHAnsi" w:cs="Times New Roman"/>
        </w:rPr>
        <w:commentReference w:id="40"/>
      </w:r>
    </w:p>
    <w:p w14:paraId="1A4FDFF8" w14:textId="77777777" w:rsidR="00D96E50" w:rsidRPr="005A3AEC" w:rsidRDefault="00D96E50" w:rsidP="00D96E50">
      <w:pPr>
        <w:jc w:val="both"/>
        <w:rPr>
          <w:rFonts w:cs="Times New Roman"/>
        </w:rPr>
      </w:pPr>
    </w:p>
    <w:p w14:paraId="054FE0CC" w14:textId="77777777" w:rsidR="00D96E50" w:rsidRPr="005A3AEC" w:rsidRDefault="00D96E50" w:rsidP="00D96E50">
      <w:pPr>
        <w:jc w:val="both"/>
        <w:rPr>
          <w:rFonts w:cs="Times New Roman"/>
        </w:rPr>
      </w:pPr>
      <w:r w:rsidRPr="005A3AEC">
        <w:rPr>
          <w:rFonts w:cs="Times New Roman"/>
        </w:rPr>
        <w:t>Väljatoodud hinnangul on olulised piirangud. Esiteks on kasutatud elastsused ajakohastamata ning ei pruugi enam kehtida. Eksperthinnangu põhjal võib öelda, et maksu mõju kasvuhoonegaasidele on selle mudeli ja elastsuste põhjal alahinnatud. Teiseks, hinnanguliselt suurem mõju keskkonnale avaldub juhul, kui autopargi struktuur muutub selliselt, et eelistatumaks saavad sõidukid, mille keskkonnakoormus on väiksem. Ennekõike on siin mõeldud süsinikuheitmeid, aga ka muu õhukvaliteet võib paraneda, kui kasutatakse säästlikumaid sisepõlemis</w:t>
      </w:r>
      <w:r w:rsidRPr="005A3AEC">
        <w:rPr>
          <w:rFonts w:cs="Times New Roman"/>
        </w:rPr>
        <w:softHyphen/>
        <w:t>mootoriga sõidukeid või elektrisõidukeid</w:t>
      </w:r>
      <w:r w:rsidRPr="005A3AEC">
        <w:rPr>
          <w:rFonts w:cs="Times New Roman"/>
          <w:vertAlign w:val="superscript"/>
        </w:rPr>
        <w:footnoteReference w:id="29"/>
      </w:r>
      <w:r w:rsidRPr="005A3AEC">
        <w:rPr>
          <w:rFonts w:cs="Times New Roman"/>
        </w:rPr>
        <w:t>. Eelnõu mõjuanalüüs täieneb selles osas eelnõu menetluse käigus.</w:t>
      </w:r>
    </w:p>
    <w:p w14:paraId="646FB252" w14:textId="77777777" w:rsidR="00D96E50" w:rsidRPr="005A3AEC" w:rsidRDefault="00D96E50" w:rsidP="00D96E50">
      <w:pPr>
        <w:jc w:val="both"/>
        <w:rPr>
          <w:rFonts w:cs="Times New Roman"/>
        </w:rPr>
      </w:pPr>
    </w:p>
    <w:p w14:paraId="2C18E72E" w14:textId="77777777" w:rsidR="00D96E50" w:rsidRPr="005A3AEC" w:rsidRDefault="00D96E50" w:rsidP="00D96E50">
      <w:pPr>
        <w:jc w:val="both"/>
        <w:rPr>
          <w:rFonts w:cs="Times New Roman"/>
        </w:rPr>
      </w:pPr>
      <w:r w:rsidRPr="005A3AEC">
        <w:rPr>
          <w:rFonts w:cs="Times New Roman"/>
        </w:rPr>
        <w:t xml:space="preserve">Sõidukite maksustamine võib ka vähendada mitte aktiivses kasutuses olevate sõidukite hulka, motiveerides nende omanikke neid registrist nõuetekohaselt kustutama. See tähendab sõidukite nõuetekohast käitlemist. Positiivne mõju keskkonnale avaldub seeläbi, et väheneb seisma jäänud sõidukite tõttu tekkiva keskkonnareostuse oht ning suureneb võimalus sõidukite tootmiseks kasutatud materjale taaskasutada. </w:t>
      </w:r>
    </w:p>
    <w:p w14:paraId="52699F0F" w14:textId="77777777" w:rsidR="00D96E50" w:rsidRPr="005A3AEC" w:rsidRDefault="00D96E50" w:rsidP="00D96E50">
      <w:pPr>
        <w:jc w:val="both"/>
        <w:rPr>
          <w:rFonts w:cs="Times New Roman"/>
        </w:rPr>
      </w:pPr>
    </w:p>
    <w:p w14:paraId="3907EA00" w14:textId="77777777" w:rsidR="00D96E50" w:rsidRPr="005A3AEC" w:rsidRDefault="00D96E50" w:rsidP="00D96E50">
      <w:pPr>
        <w:jc w:val="both"/>
        <w:rPr>
          <w:rFonts w:cs="Times New Roman"/>
          <w:b/>
          <w:bCs/>
          <w:i/>
          <w:iCs/>
        </w:rPr>
      </w:pPr>
      <w:r w:rsidRPr="005A3AEC">
        <w:rPr>
          <w:rFonts w:cs="Times New Roman"/>
          <w:b/>
          <w:bCs/>
          <w:i/>
          <w:iCs/>
        </w:rPr>
        <w:t>6.2.2 Mõju avaldumise sagedus</w:t>
      </w:r>
    </w:p>
    <w:p w14:paraId="7FA8DCE2" w14:textId="77777777" w:rsidR="00D96E50" w:rsidRPr="005A3AEC" w:rsidRDefault="00D96E50" w:rsidP="00D96E50">
      <w:pPr>
        <w:jc w:val="both"/>
        <w:rPr>
          <w:rFonts w:cs="Times New Roman"/>
        </w:rPr>
      </w:pPr>
      <w:r w:rsidRPr="005A3AEC">
        <w:rPr>
          <w:rFonts w:cs="Times New Roman"/>
        </w:rPr>
        <w:t xml:space="preserve">Mootorsõidukimaksu mõju avaldub sõiduki ostmisel ja selle kasutamisel. Eeldatakse, et mootorsõiduki registreerimistasu motiveerib valima inimesi väiksema maksuga maksustatud mootorsõidukeid, mis selliselt tähendab vähemsaastavat sõidukit. Ka mootorsõidukimaksu puhul võivad isikud edaspidi sõiduki valikul langetada otsused madalama maksumääraga ja seeläbi säästlikuma sõidukauto kasuks. </w:t>
      </w:r>
    </w:p>
    <w:p w14:paraId="0C2ED6F8" w14:textId="77777777" w:rsidR="00D96E50" w:rsidRPr="005A3AEC" w:rsidRDefault="00D96E50" w:rsidP="00D96E50">
      <w:pPr>
        <w:jc w:val="both"/>
        <w:rPr>
          <w:rFonts w:cs="Times New Roman"/>
        </w:rPr>
      </w:pPr>
    </w:p>
    <w:p w14:paraId="7BF9AE26" w14:textId="77777777" w:rsidR="00D96E50" w:rsidRPr="005A3AEC" w:rsidRDefault="00D96E50" w:rsidP="00D96E50">
      <w:pPr>
        <w:jc w:val="both"/>
        <w:rPr>
          <w:rFonts w:cs="Times New Roman"/>
          <w:b/>
          <w:bCs/>
          <w:i/>
          <w:iCs/>
        </w:rPr>
      </w:pPr>
      <w:r w:rsidRPr="005A3AEC">
        <w:rPr>
          <w:rFonts w:cs="Times New Roman"/>
          <w:b/>
          <w:bCs/>
          <w:i/>
          <w:iCs/>
        </w:rPr>
        <w:t>6.2.3 Mõjutatud sihtrühma suurus</w:t>
      </w:r>
    </w:p>
    <w:p w14:paraId="349AE1A4" w14:textId="77777777" w:rsidR="00D96E50" w:rsidRPr="005A3AEC" w:rsidRDefault="00D96E50" w:rsidP="00D96E50">
      <w:pPr>
        <w:jc w:val="both"/>
        <w:rPr>
          <w:rFonts w:cs="Times New Roman"/>
        </w:rPr>
      </w:pPr>
      <w:commentRangeStart w:id="41"/>
      <w:r w:rsidRPr="005A3AEC">
        <w:rPr>
          <w:rFonts w:cs="Times New Roman"/>
        </w:rPr>
        <w:t xml:space="preserve">Otsene sihtrühm puudub. </w:t>
      </w:r>
      <w:commentRangeEnd w:id="41"/>
      <w:r w:rsidR="00331135">
        <w:rPr>
          <w:rStyle w:val="Kommentaariviide"/>
          <w:rFonts w:asciiTheme="minorHAnsi" w:eastAsia="Times New Roman" w:hAnsiTheme="minorHAnsi" w:cs="Times New Roman"/>
        </w:rPr>
        <w:commentReference w:id="41"/>
      </w:r>
    </w:p>
    <w:p w14:paraId="34CF118B" w14:textId="77777777" w:rsidR="00D96E50" w:rsidRPr="005A3AEC" w:rsidRDefault="00D96E50" w:rsidP="00D96E50">
      <w:pPr>
        <w:jc w:val="both"/>
        <w:rPr>
          <w:rFonts w:cs="Times New Roman"/>
        </w:rPr>
      </w:pPr>
    </w:p>
    <w:p w14:paraId="06E0C77C" w14:textId="77777777" w:rsidR="00D96E50" w:rsidRPr="005A3AEC" w:rsidRDefault="00D96E50" w:rsidP="00D96E50">
      <w:pPr>
        <w:jc w:val="both"/>
        <w:rPr>
          <w:rFonts w:cs="Times New Roman"/>
          <w:b/>
          <w:bCs/>
          <w:i/>
          <w:iCs/>
        </w:rPr>
      </w:pPr>
      <w:r w:rsidRPr="005A3AEC">
        <w:rPr>
          <w:rFonts w:cs="Times New Roman"/>
          <w:b/>
          <w:bCs/>
          <w:i/>
          <w:iCs/>
        </w:rPr>
        <w:t>6.2.4 Ebasoovitavate mõjude kaasnemise risk</w:t>
      </w:r>
    </w:p>
    <w:p w14:paraId="7851862F" w14:textId="77777777" w:rsidR="00D96E50" w:rsidRPr="005A3AEC" w:rsidRDefault="00D96E50" w:rsidP="00D96E50">
      <w:pPr>
        <w:jc w:val="both"/>
        <w:rPr>
          <w:rFonts w:cs="Times New Roman"/>
        </w:rPr>
      </w:pPr>
      <w:r w:rsidRPr="005A3AEC">
        <w:rPr>
          <w:rFonts w:cs="Times New Roman"/>
        </w:rPr>
        <w:t xml:space="preserve">Ebasoovitavaid mõjusid selles valdkonnas ei ole. </w:t>
      </w:r>
    </w:p>
    <w:p w14:paraId="6A95A45F" w14:textId="77777777" w:rsidR="00D96E50" w:rsidRPr="005A3AEC" w:rsidRDefault="00D96E50" w:rsidP="00D96E50">
      <w:pPr>
        <w:jc w:val="both"/>
        <w:rPr>
          <w:rFonts w:cs="Times New Roman"/>
        </w:rPr>
      </w:pPr>
    </w:p>
    <w:p w14:paraId="09CFAE8D" w14:textId="77777777" w:rsidR="00D96E50" w:rsidRPr="00952935" w:rsidRDefault="00D96E50" w:rsidP="00D96E50">
      <w:pPr>
        <w:jc w:val="both"/>
        <w:rPr>
          <w:rFonts w:cs="Times New Roman"/>
          <w:b/>
          <w:bCs/>
          <w:i/>
          <w:iCs/>
        </w:rPr>
      </w:pPr>
      <w:r w:rsidRPr="00952935">
        <w:rPr>
          <w:rFonts w:cs="Times New Roman"/>
          <w:b/>
          <w:bCs/>
          <w:i/>
          <w:iCs/>
        </w:rPr>
        <w:t>6.3 Sotsiaalne mõju</w:t>
      </w:r>
    </w:p>
    <w:p w14:paraId="7F68091F" w14:textId="77777777" w:rsidR="00D96E50" w:rsidRPr="005A3AEC" w:rsidRDefault="00D96E50" w:rsidP="00D96E50">
      <w:pPr>
        <w:jc w:val="both"/>
        <w:rPr>
          <w:rFonts w:cs="Times New Roman"/>
        </w:rPr>
      </w:pPr>
    </w:p>
    <w:p w14:paraId="5532E96A" w14:textId="77777777" w:rsidR="00D96E50" w:rsidRPr="005A3AEC" w:rsidRDefault="00D96E50" w:rsidP="00D96E50">
      <w:pPr>
        <w:jc w:val="both"/>
        <w:rPr>
          <w:b/>
          <w:bCs/>
          <w:i/>
          <w:iCs/>
        </w:rPr>
      </w:pPr>
      <w:r w:rsidRPr="005A3AEC">
        <w:rPr>
          <w:b/>
          <w:bCs/>
          <w:i/>
          <w:iCs/>
        </w:rPr>
        <w:t>6.3.1 Mõju ulatus</w:t>
      </w:r>
    </w:p>
    <w:p w14:paraId="1D316ACA" w14:textId="77777777" w:rsidR="00D96E50" w:rsidRPr="005A3AEC" w:rsidRDefault="00D96E50" w:rsidP="00D96E50">
      <w:pPr>
        <w:jc w:val="both"/>
        <w:rPr>
          <w:rFonts w:cs="Times New Roman"/>
        </w:rPr>
      </w:pPr>
      <w:commentRangeStart w:id="42"/>
      <w:r w:rsidRPr="005A3AEC">
        <w:rPr>
          <w:rFonts w:cs="Times New Roman"/>
        </w:rPr>
        <w:lastRenderedPageBreak/>
        <w:t>Keskmine. Maksu sotsiaalne mõju avaldub vähekindlustatud leibkondade toimetulekule. Kuna sõidukitega seonduvad kulud muutuvad kallimaks ning inimesed tõenäoliselt proportsionaalselt oma kulutusi ei vähenda.</w:t>
      </w:r>
      <w:commentRangeEnd w:id="42"/>
      <w:r w:rsidR="00331135">
        <w:rPr>
          <w:rStyle w:val="Kommentaariviide"/>
          <w:rFonts w:asciiTheme="minorHAnsi" w:eastAsia="Times New Roman" w:hAnsiTheme="minorHAnsi" w:cs="Times New Roman"/>
        </w:rPr>
        <w:commentReference w:id="42"/>
      </w:r>
      <w:r w:rsidRPr="005A3AEC">
        <w:rPr>
          <w:rFonts w:cs="Times New Roman"/>
        </w:rPr>
        <w:t xml:space="preserve"> Nagu eelnevalt kirjeldatud (vt alapunkt 6.1.1.), väheneb seega Eesti inimeste kasutatav sissetulek. See on probleemiks eelkõige kõige vaesema osa elanikkonna jaoks, kes omavad sõidukeid ja vajavad neid transpordiks muude sobilike võimaluste puudumisel. Tasub rõhutada, et inimestel on võimalusi oma maksukoormust teatud piirides ka mõjutada, </w:t>
      </w:r>
      <w:commentRangeStart w:id="43"/>
      <w:r w:rsidRPr="005A3AEC">
        <w:rPr>
          <w:rFonts w:cs="Times New Roman"/>
        </w:rPr>
        <w:t>valides väiksema maksukoormusega sõiduki</w:t>
      </w:r>
      <w:commentRangeEnd w:id="43"/>
      <w:r w:rsidR="00C0004B">
        <w:rPr>
          <w:rStyle w:val="Kommentaariviide"/>
          <w:rFonts w:asciiTheme="minorHAnsi" w:eastAsia="Times New Roman" w:hAnsiTheme="minorHAnsi" w:cs="Times New Roman"/>
        </w:rPr>
        <w:commentReference w:id="43"/>
      </w:r>
      <w:r w:rsidRPr="005A3AEC">
        <w:rPr>
          <w:rFonts w:cs="Times New Roman"/>
        </w:rPr>
        <w:t>. Samas on selge, et enamus inimesi ei ole plaaninud oma sõiduvahendit välja vahetada enne maksu kehtimise algust. Maksu kehtestamine võib kaasa tuua suurema aktiivsuse sõidukite järelturul enne maksu kehtestamist, mis võib mingil määral muuta ka sõidukite turuväärtust.</w:t>
      </w:r>
    </w:p>
    <w:p w14:paraId="0BDA94B6" w14:textId="77777777" w:rsidR="00D96E50" w:rsidRPr="005A3AEC" w:rsidRDefault="00D96E50" w:rsidP="00D96E50">
      <w:pPr>
        <w:jc w:val="both"/>
        <w:rPr>
          <w:rFonts w:cs="Times New Roman"/>
        </w:rPr>
      </w:pPr>
    </w:p>
    <w:p w14:paraId="5B87CEFA" w14:textId="77777777" w:rsidR="00D96E50" w:rsidRPr="005A3AEC" w:rsidRDefault="00D96E50" w:rsidP="00D96E50">
      <w:pPr>
        <w:jc w:val="both"/>
        <w:rPr>
          <w:rFonts w:cs="Times New Roman"/>
        </w:rPr>
      </w:pPr>
      <w:r w:rsidRPr="005A3AEC">
        <w:rPr>
          <w:rFonts w:cs="Times New Roman"/>
        </w:rPr>
        <w:t xml:space="preserve">Maksu disainis on leibkondade toimetulekuga arvestatud seeläbi, et vanematel sõidukitel, mis üldreeglina on odavamad, ja mida omavad väiksemate materiaalsete võimalustega leibkonnad, on oluliselt madalam maksumäär. </w:t>
      </w:r>
    </w:p>
    <w:p w14:paraId="041C23E4" w14:textId="77777777" w:rsidR="00D96E50" w:rsidRPr="005A3AEC" w:rsidRDefault="00D96E50" w:rsidP="00D96E50">
      <w:pPr>
        <w:jc w:val="both"/>
      </w:pPr>
    </w:p>
    <w:p w14:paraId="469997DA" w14:textId="77777777" w:rsidR="00D96E50" w:rsidRPr="00952935" w:rsidRDefault="00D96E50" w:rsidP="00D96E50">
      <w:pPr>
        <w:jc w:val="both"/>
        <w:rPr>
          <w:b/>
          <w:bCs/>
          <w:i/>
          <w:iCs/>
        </w:rPr>
      </w:pPr>
      <w:r w:rsidRPr="00952935">
        <w:rPr>
          <w:b/>
          <w:bCs/>
          <w:i/>
          <w:iCs/>
        </w:rPr>
        <w:t>6.3.2 Mõju avaldumise sagedus</w:t>
      </w:r>
    </w:p>
    <w:p w14:paraId="0D635E9D" w14:textId="77777777" w:rsidR="00D96E50" w:rsidRPr="005A3AEC" w:rsidRDefault="00D96E50" w:rsidP="00D96E50">
      <w:pPr>
        <w:jc w:val="both"/>
      </w:pPr>
      <w:commentRangeStart w:id="44"/>
      <w:r w:rsidRPr="005A3AEC">
        <w:t xml:space="preserve">Mõju avaldub mootorsõiduki registreerimistasu puhul mootorsõidukit ostes või vahetades, kui sõiduki hinnale lisandub registreerimistasu. </w:t>
      </w:r>
      <w:commentRangeEnd w:id="44"/>
      <w:r w:rsidR="00166FB0">
        <w:rPr>
          <w:rStyle w:val="Kommentaariviide"/>
          <w:rFonts w:asciiTheme="minorHAnsi" w:eastAsia="Times New Roman" w:hAnsiTheme="minorHAnsi" w:cs="Times New Roman"/>
        </w:rPr>
        <w:commentReference w:id="44"/>
      </w:r>
      <w:r w:rsidRPr="005A3AEC">
        <w:t xml:space="preserve">Isikul on võimalik valida väiksema tasuga mootorsõiduk. Ka </w:t>
      </w:r>
      <w:r w:rsidRPr="005A3AEC">
        <w:rPr>
          <w:rFonts w:cs="Times New Roman"/>
        </w:rPr>
        <w:t>mootorsõiduki</w:t>
      </w:r>
      <w:r w:rsidRPr="005A3AEC">
        <w:t xml:space="preserve">maksu puhul, mille mõju on pidev, saab suunata oma valikuid selliselt, et </w:t>
      </w:r>
      <w:r w:rsidRPr="005A3AEC">
        <w:rPr>
          <w:rFonts w:cs="Times New Roman"/>
        </w:rPr>
        <w:t>mootorsõiduki</w:t>
      </w:r>
      <w:r w:rsidRPr="005A3AEC">
        <w:t>maksu määr oleks minimaalne.</w:t>
      </w:r>
    </w:p>
    <w:p w14:paraId="38316D66" w14:textId="77777777" w:rsidR="00D96E50" w:rsidRPr="005A3AEC" w:rsidRDefault="00D96E50" w:rsidP="00D96E50">
      <w:pPr>
        <w:jc w:val="both"/>
      </w:pPr>
    </w:p>
    <w:p w14:paraId="5B3EBD04" w14:textId="77777777" w:rsidR="00D96E50" w:rsidRPr="00952935" w:rsidRDefault="00D96E50" w:rsidP="00D96E50">
      <w:pPr>
        <w:jc w:val="both"/>
        <w:rPr>
          <w:b/>
          <w:bCs/>
          <w:i/>
          <w:iCs/>
        </w:rPr>
      </w:pPr>
      <w:r w:rsidRPr="00952935">
        <w:rPr>
          <w:b/>
          <w:bCs/>
          <w:i/>
          <w:iCs/>
        </w:rPr>
        <w:t>6.3.3 Mõjutatud sihtrühma suurus</w:t>
      </w:r>
    </w:p>
    <w:p w14:paraId="10E62FED" w14:textId="77777777" w:rsidR="00D96E50" w:rsidRPr="005A3AEC" w:rsidRDefault="00D96E50" w:rsidP="00D96E50">
      <w:pPr>
        <w:jc w:val="both"/>
      </w:pPr>
      <w:r w:rsidRPr="005A3AEC">
        <w:t xml:space="preserve">Eestis on ligi 632 tuhat leibkonda. </w:t>
      </w:r>
      <w:commentRangeStart w:id="45"/>
      <w:r w:rsidRPr="005A3AEC">
        <w:t xml:space="preserve">Väiksema sissetulekuga leibkondadel on vastavalt 2019. aasta leibkondade eelarve uuringule vähem sõidukeid. 30% kõige väiksema sissetulekuga leibkondadest on sõiduk umbes 33%. </w:t>
      </w:r>
      <w:commentRangeEnd w:id="45"/>
      <w:r w:rsidR="00166FB0">
        <w:rPr>
          <w:rStyle w:val="Kommentaariviide"/>
          <w:rFonts w:asciiTheme="minorHAnsi" w:eastAsia="Times New Roman" w:hAnsiTheme="minorHAnsi" w:cs="Times New Roman"/>
        </w:rPr>
        <w:commentReference w:id="45"/>
      </w:r>
      <w:r w:rsidRPr="005A3AEC">
        <w:t xml:space="preserve">Sõiduki omamise tõenäosus kasvab koos sissetulekuga. Kõige rikkama kümnendiku leibkondade seas on sõidukid ligi 90%. Sealjuures on neil keskmiselt sõidukeid rohkem kui üks.   </w:t>
      </w:r>
    </w:p>
    <w:p w14:paraId="69C95908" w14:textId="77777777" w:rsidR="00D96E50" w:rsidRPr="005A3AEC" w:rsidRDefault="00D96E50" w:rsidP="00D96E50">
      <w:pPr>
        <w:jc w:val="both"/>
      </w:pPr>
    </w:p>
    <w:p w14:paraId="6C69821D" w14:textId="77777777" w:rsidR="00D96E50" w:rsidRPr="00952935" w:rsidRDefault="00D96E50" w:rsidP="00D96E50">
      <w:pPr>
        <w:jc w:val="both"/>
        <w:rPr>
          <w:b/>
          <w:bCs/>
          <w:i/>
          <w:iCs/>
        </w:rPr>
      </w:pPr>
      <w:commentRangeStart w:id="46"/>
      <w:r w:rsidRPr="00952935">
        <w:rPr>
          <w:b/>
          <w:bCs/>
          <w:i/>
          <w:iCs/>
        </w:rPr>
        <w:t xml:space="preserve">6.3.4 </w:t>
      </w:r>
      <w:commentRangeEnd w:id="46"/>
      <w:r w:rsidR="00F51172">
        <w:rPr>
          <w:rStyle w:val="Kommentaariviide"/>
          <w:rFonts w:asciiTheme="minorHAnsi" w:eastAsia="Times New Roman" w:hAnsiTheme="minorHAnsi" w:cs="Times New Roman"/>
        </w:rPr>
        <w:commentReference w:id="46"/>
      </w:r>
      <w:commentRangeStart w:id="47"/>
      <w:r w:rsidRPr="00952935">
        <w:rPr>
          <w:b/>
          <w:bCs/>
          <w:i/>
          <w:iCs/>
        </w:rPr>
        <w:t>Ebasoovitavate mõjude kaasnemise risk</w:t>
      </w:r>
      <w:commentRangeEnd w:id="47"/>
      <w:r w:rsidR="00166FB0">
        <w:rPr>
          <w:rStyle w:val="Kommentaariviide"/>
          <w:rFonts w:asciiTheme="minorHAnsi" w:eastAsia="Times New Roman" w:hAnsiTheme="minorHAnsi" w:cs="Times New Roman"/>
        </w:rPr>
        <w:commentReference w:id="47"/>
      </w:r>
    </w:p>
    <w:p w14:paraId="26B17631" w14:textId="77777777" w:rsidR="00D96E50" w:rsidRPr="005A3AEC" w:rsidRDefault="00D96E50" w:rsidP="00D96E50">
      <w:pPr>
        <w:jc w:val="both"/>
        <w:rPr>
          <w:rFonts w:cs="Times New Roman"/>
        </w:rPr>
      </w:pPr>
      <w:r w:rsidRPr="005A3AEC">
        <w:rPr>
          <w:rStyle w:val="ui-provider"/>
        </w:rPr>
        <w:t xml:space="preserve">Maksul võib olla kõige suurem negatiivne mõju </w:t>
      </w:r>
      <w:commentRangeStart w:id="48"/>
      <w:r w:rsidRPr="005A3AEC">
        <w:rPr>
          <w:rStyle w:val="ui-provider"/>
        </w:rPr>
        <w:t>puuetega inimestele</w:t>
      </w:r>
      <w:commentRangeEnd w:id="48"/>
      <w:r w:rsidR="00071635">
        <w:rPr>
          <w:rStyle w:val="Kommentaariviide"/>
          <w:rFonts w:asciiTheme="minorHAnsi" w:eastAsia="Times New Roman" w:hAnsiTheme="minorHAnsi" w:cs="Times New Roman"/>
        </w:rPr>
        <w:commentReference w:id="48"/>
      </w:r>
      <w:r w:rsidRPr="005A3AEC">
        <w:rPr>
          <w:rStyle w:val="ui-provider"/>
        </w:rPr>
        <w:t xml:space="preserve">, kes vajavad sõidukeid ringiliikumiseks. Puuetega inimeste absoluutse vaesuse ja </w:t>
      </w:r>
      <w:proofErr w:type="spellStart"/>
      <w:r w:rsidRPr="005A3AEC">
        <w:rPr>
          <w:rStyle w:val="ui-provider"/>
        </w:rPr>
        <w:t>ilmajäetuse</w:t>
      </w:r>
      <w:proofErr w:type="spellEnd"/>
      <w:r w:rsidRPr="005A3AEC">
        <w:rPr>
          <w:rStyle w:val="ui-provider"/>
        </w:rPr>
        <w:t xml:space="preserve"> määr on võrreldes ülejäänud elanikkonnaga märkimisväärselt kõrgemad ning puuetega inimeste õiguste konventsioon kohustab Eestit leidma puuetega inimeste toimetuleku toetamiseks vajalikke lahendusi. Et maandada täiendava maksukoormuse mõju kõige haavatavamale sihtgrupile, tööta</w:t>
      </w:r>
      <w:r>
        <w:rPr>
          <w:rStyle w:val="ui-provider"/>
        </w:rPr>
        <w:t>s</w:t>
      </w:r>
      <w:r w:rsidRPr="005A3AEC">
        <w:rPr>
          <w:rStyle w:val="ui-provider"/>
        </w:rPr>
        <w:t xml:space="preserve"> Sotsiaalministeerium erivajadustega inimestele välja täiendavad vajaduspõhised tugimeetmed, mida rakenda</w:t>
      </w:r>
      <w:r>
        <w:rPr>
          <w:rStyle w:val="ui-provider"/>
        </w:rPr>
        <w:t>takse</w:t>
      </w:r>
      <w:r w:rsidRPr="005A3AEC">
        <w:rPr>
          <w:rStyle w:val="ui-provider"/>
        </w:rPr>
        <w:t xml:space="preserve"> alates 2025. aastast.</w:t>
      </w:r>
    </w:p>
    <w:p w14:paraId="010FFFC2" w14:textId="77777777" w:rsidR="00D96E50" w:rsidRPr="005A3AEC" w:rsidRDefault="00D96E50" w:rsidP="00D96E50">
      <w:pPr>
        <w:jc w:val="both"/>
        <w:rPr>
          <w:rFonts w:cs="Times New Roman"/>
        </w:rPr>
      </w:pPr>
    </w:p>
    <w:p w14:paraId="5DD373AA" w14:textId="77777777" w:rsidR="00D96E50" w:rsidRPr="005A3AEC" w:rsidRDefault="00D96E50" w:rsidP="00D96E50">
      <w:pPr>
        <w:jc w:val="both"/>
        <w:rPr>
          <w:rFonts w:cs="Times New Roman"/>
          <w:b/>
        </w:rPr>
      </w:pPr>
      <w:r w:rsidRPr="005A3AEC">
        <w:rPr>
          <w:rFonts w:cs="Times New Roman"/>
          <w:b/>
        </w:rPr>
        <w:t>7. Seaduse rakendamisega seotud riigi ja kohaliku omavalitsuse tegevused, eeldatavad kulud ja tulud</w:t>
      </w:r>
    </w:p>
    <w:p w14:paraId="140937D3" w14:textId="77777777" w:rsidR="00D96E50" w:rsidRPr="005A3AEC" w:rsidRDefault="00D96E50" w:rsidP="00D96E50">
      <w:pPr>
        <w:jc w:val="both"/>
        <w:rPr>
          <w:rFonts w:cs="Times New Roman"/>
        </w:rPr>
      </w:pPr>
    </w:p>
    <w:p w14:paraId="40AF4A48" w14:textId="77777777" w:rsidR="00D96E50" w:rsidRPr="005A3AEC" w:rsidRDefault="00D96E50" w:rsidP="00D96E50">
      <w:pPr>
        <w:jc w:val="both"/>
        <w:rPr>
          <w:rFonts w:cs="Times New Roman"/>
          <w:b/>
          <w:bCs/>
          <w:i/>
          <w:iCs/>
        </w:rPr>
      </w:pPr>
      <w:r w:rsidRPr="005A3AEC">
        <w:rPr>
          <w:rFonts w:cs="Times New Roman"/>
          <w:b/>
          <w:bCs/>
          <w:i/>
          <w:iCs/>
        </w:rPr>
        <w:t>7.1 Kulud ja tegevused</w:t>
      </w:r>
    </w:p>
    <w:p w14:paraId="1FC18194" w14:textId="77777777" w:rsidR="00D96E50" w:rsidRPr="005A3AEC" w:rsidRDefault="00D96E50" w:rsidP="00D96E50">
      <w:pPr>
        <w:jc w:val="both"/>
        <w:rPr>
          <w:rFonts w:cs="Times New Roman"/>
        </w:rPr>
      </w:pPr>
    </w:p>
    <w:p w14:paraId="5D94C0F0" w14:textId="77777777" w:rsidR="00D96E50" w:rsidRPr="005A3AEC" w:rsidRDefault="00D96E50" w:rsidP="00D96E50">
      <w:pPr>
        <w:jc w:val="both"/>
        <w:rPr>
          <w:rFonts w:cs="Times New Roman"/>
        </w:rPr>
      </w:pPr>
      <w:r w:rsidRPr="005A3AEC">
        <w:rPr>
          <w:rFonts w:cs="Times New Roman"/>
        </w:rPr>
        <w:t xml:space="preserve">Seaduse rakendamine eeldab riigiasutuste kulusid ja tegevusi. Ennekõike nähakse kulusid ette </w:t>
      </w:r>
      <w:commentRangeStart w:id="49"/>
      <w:r w:rsidRPr="005A3AEC">
        <w:rPr>
          <w:rFonts w:cs="Times New Roman"/>
        </w:rPr>
        <w:t>Maksu- ja Tolliametile ning Transpordiametile</w:t>
      </w:r>
      <w:commentRangeEnd w:id="49"/>
      <w:r w:rsidR="00071635">
        <w:rPr>
          <w:rStyle w:val="Kommentaariviide"/>
          <w:rFonts w:asciiTheme="minorHAnsi" w:eastAsia="Times New Roman" w:hAnsiTheme="minorHAnsi" w:cs="Times New Roman"/>
        </w:rPr>
        <w:commentReference w:id="49"/>
      </w:r>
      <w:r w:rsidRPr="005A3AEC">
        <w:rPr>
          <w:rFonts w:cs="Times New Roman"/>
        </w:rPr>
        <w:t xml:space="preserve">. Tegevuste peamised valdkonnad on ametnike koolitamine ja infosüsteemide arendamine maksu rakendamise etapis, ning hilisem administreerimine. </w:t>
      </w:r>
    </w:p>
    <w:p w14:paraId="2EBA9D8A" w14:textId="77777777" w:rsidR="00D96E50" w:rsidRPr="005A3AEC" w:rsidRDefault="00D96E50" w:rsidP="00D96E50">
      <w:pPr>
        <w:jc w:val="both"/>
        <w:rPr>
          <w:rFonts w:cs="Times New Roman"/>
        </w:rPr>
      </w:pPr>
    </w:p>
    <w:p w14:paraId="483A959E" w14:textId="647A9644" w:rsidR="00D96E50" w:rsidRPr="005A3AEC" w:rsidRDefault="00D96E50" w:rsidP="00D96E50">
      <w:pPr>
        <w:jc w:val="both"/>
        <w:rPr>
          <w:rFonts w:cs="Times New Roman"/>
        </w:rPr>
      </w:pPr>
      <w:r w:rsidRPr="005A3AEC">
        <w:rPr>
          <w:rFonts w:cs="Times New Roman"/>
        </w:rPr>
        <w:t>Maksu- ja Tolliameti eelhinnang mootorsõidukimaksu haldamiseks arendatava infosüsteemi jaoks</w:t>
      </w:r>
      <w:r>
        <w:rPr>
          <w:rFonts w:cs="Times New Roman"/>
        </w:rPr>
        <w:t xml:space="preserve"> (investeerimiskulud)</w:t>
      </w:r>
      <w:r w:rsidRPr="005A3AEC">
        <w:rPr>
          <w:rFonts w:cs="Times New Roman"/>
        </w:rPr>
        <w:t xml:space="preserve"> on ligi </w:t>
      </w:r>
      <w:r>
        <w:rPr>
          <w:rFonts w:cs="Times New Roman"/>
        </w:rPr>
        <w:t>2</w:t>
      </w:r>
      <w:r w:rsidRPr="005A3AEC">
        <w:rPr>
          <w:rFonts w:cs="Times New Roman"/>
        </w:rPr>
        <w:t>,</w:t>
      </w:r>
      <w:r>
        <w:rPr>
          <w:rFonts w:cs="Times New Roman"/>
        </w:rPr>
        <w:t>4</w:t>
      </w:r>
      <w:r w:rsidRPr="005A3AEC">
        <w:rPr>
          <w:rFonts w:cs="Times New Roman"/>
        </w:rPr>
        <w:t xml:space="preserve"> miljonit eurot (</w:t>
      </w:r>
      <w:r>
        <w:rPr>
          <w:rFonts w:cs="Times New Roman"/>
        </w:rPr>
        <w:t>2 414 912</w:t>
      </w:r>
      <w:r w:rsidRPr="005A3AEC">
        <w:rPr>
          <w:rFonts w:cs="Times New Roman"/>
        </w:rPr>
        <w:t xml:space="preserve"> eurot). Hilisemad </w:t>
      </w:r>
      <w:r w:rsidRPr="005A3AEC">
        <w:rPr>
          <w:rFonts w:cs="Times New Roman"/>
        </w:rPr>
        <w:lastRenderedPageBreak/>
        <w:t xml:space="preserve">administreerimiskulud on </w:t>
      </w:r>
      <w:r>
        <w:rPr>
          <w:rFonts w:cs="Times New Roman"/>
        </w:rPr>
        <w:t>680</w:t>
      </w:r>
      <w:r w:rsidRPr="005A3AEC">
        <w:rPr>
          <w:rFonts w:cs="Times New Roman"/>
        </w:rPr>
        <w:t xml:space="preserve"> tuhat eurot (2024. a), </w:t>
      </w:r>
      <w:r>
        <w:rPr>
          <w:rFonts w:cs="Times New Roman"/>
        </w:rPr>
        <w:t>915</w:t>
      </w:r>
      <w:r w:rsidRPr="005A3AEC">
        <w:rPr>
          <w:rFonts w:cs="Times New Roman"/>
        </w:rPr>
        <w:t xml:space="preserve"> tuhat eurot (2025. a), </w:t>
      </w:r>
      <w:r w:rsidR="00C20CD0">
        <w:rPr>
          <w:rFonts w:cs="Times New Roman"/>
        </w:rPr>
        <w:t>975</w:t>
      </w:r>
      <w:r w:rsidRPr="005A3AEC">
        <w:rPr>
          <w:rFonts w:cs="Times New Roman"/>
        </w:rPr>
        <w:t xml:space="preserve"> tuhat eurot (2026. a), </w:t>
      </w:r>
      <w:r w:rsidR="00C20CD0">
        <w:rPr>
          <w:rFonts w:cs="Times New Roman"/>
        </w:rPr>
        <w:t>miljon</w:t>
      </w:r>
      <w:r w:rsidRPr="005A3AEC">
        <w:rPr>
          <w:rFonts w:cs="Times New Roman"/>
        </w:rPr>
        <w:t xml:space="preserve"> eurot (2027. a), </w:t>
      </w:r>
      <w:r w:rsidR="00C20CD0">
        <w:rPr>
          <w:rFonts w:cs="Times New Roman"/>
        </w:rPr>
        <w:t>1,15 miljonit</w:t>
      </w:r>
      <w:r w:rsidRPr="005A3AEC">
        <w:rPr>
          <w:rFonts w:cs="Times New Roman"/>
        </w:rPr>
        <w:t xml:space="preserve"> eurot (2028. a). </w:t>
      </w:r>
    </w:p>
    <w:p w14:paraId="0A8AAA1D" w14:textId="77777777" w:rsidR="00D96E50" w:rsidRPr="005A3AEC" w:rsidRDefault="00D96E50" w:rsidP="00D96E50">
      <w:pPr>
        <w:jc w:val="both"/>
        <w:rPr>
          <w:rFonts w:cs="Times New Roman"/>
        </w:rPr>
      </w:pPr>
    </w:p>
    <w:p w14:paraId="04ACDA9A" w14:textId="77777777" w:rsidR="00D96E50" w:rsidRPr="005A3AEC" w:rsidRDefault="00D96E50" w:rsidP="00D96E50">
      <w:pPr>
        <w:jc w:val="both"/>
        <w:rPr>
          <w:rFonts w:cs="Times New Roman"/>
        </w:rPr>
      </w:pPr>
      <w:r w:rsidRPr="005A3AEC">
        <w:rPr>
          <w:rFonts w:cs="Times New Roman"/>
        </w:rPr>
        <w:t xml:space="preserve">Transpordiameti eelhinnang infosüsteemi arendustöödeks registreerimistasu haldamiseks on 300 000 </w:t>
      </w:r>
      <w:commentRangeStart w:id="50"/>
      <w:r w:rsidRPr="005A3AEC">
        <w:rPr>
          <w:rFonts w:cs="Times New Roman"/>
        </w:rPr>
        <w:t>eurot</w:t>
      </w:r>
      <w:commentRangeEnd w:id="50"/>
      <w:r w:rsidR="00071635">
        <w:rPr>
          <w:rStyle w:val="Kommentaariviide"/>
          <w:rFonts w:asciiTheme="minorHAnsi" w:eastAsia="Times New Roman" w:hAnsiTheme="minorHAnsi" w:cs="Times New Roman"/>
        </w:rPr>
        <w:commentReference w:id="50"/>
      </w:r>
      <w:r w:rsidRPr="005A3AEC">
        <w:rPr>
          <w:rFonts w:cs="Times New Roman"/>
        </w:rPr>
        <w:t>.</w:t>
      </w:r>
    </w:p>
    <w:p w14:paraId="764B0508" w14:textId="77777777" w:rsidR="00D96E50" w:rsidRPr="005A3AEC" w:rsidRDefault="00D96E50" w:rsidP="00D96E50">
      <w:pPr>
        <w:jc w:val="both"/>
        <w:rPr>
          <w:rFonts w:cs="Times New Roman"/>
        </w:rPr>
      </w:pPr>
    </w:p>
    <w:p w14:paraId="370D01DD" w14:textId="77777777" w:rsidR="00D96E50" w:rsidRPr="005A3AEC" w:rsidRDefault="00D96E50" w:rsidP="00D96E50">
      <w:pPr>
        <w:jc w:val="both"/>
        <w:rPr>
          <w:rFonts w:cs="Times New Roman"/>
          <w:b/>
          <w:bCs/>
          <w:i/>
          <w:iCs/>
        </w:rPr>
      </w:pPr>
      <w:r w:rsidRPr="005A3AEC">
        <w:rPr>
          <w:rFonts w:cs="Times New Roman"/>
          <w:b/>
          <w:bCs/>
          <w:i/>
          <w:iCs/>
        </w:rPr>
        <w:t xml:space="preserve">7.2 Tulud </w:t>
      </w:r>
    </w:p>
    <w:p w14:paraId="090D3BCD" w14:textId="77777777" w:rsidR="00D96E50" w:rsidRPr="005A3AEC" w:rsidRDefault="00D96E50" w:rsidP="00D96E50">
      <w:pPr>
        <w:jc w:val="both"/>
        <w:rPr>
          <w:rFonts w:cs="Times New Roman"/>
        </w:rPr>
      </w:pPr>
    </w:p>
    <w:p w14:paraId="5BBBEA02" w14:textId="77777777" w:rsidR="00D96E50" w:rsidRPr="005A3AEC" w:rsidRDefault="00D96E50" w:rsidP="00D96E50">
      <w:pPr>
        <w:jc w:val="both"/>
        <w:rPr>
          <w:rFonts w:cs="Times New Roman"/>
        </w:rPr>
      </w:pPr>
      <w:r w:rsidRPr="005A3AEC">
        <w:rPr>
          <w:rFonts w:cs="Times New Roman"/>
        </w:rPr>
        <w:t xml:space="preserve">Mootorsõidukimaksu </w:t>
      </w:r>
      <w:r>
        <w:rPr>
          <w:rFonts w:cs="Times New Roman"/>
        </w:rPr>
        <w:t>laekumise prognoos</w:t>
      </w:r>
      <w:r w:rsidRPr="005A3AEC">
        <w:rPr>
          <w:rFonts w:cs="Times New Roman"/>
        </w:rPr>
        <w:t xml:space="preserve"> on 23</w:t>
      </w:r>
      <w:r>
        <w:rPr>
          <w:rFonts w:cs="Times New Roman"/>
        </w:rPr>
        <w:t>6</w:t>
      </w:r>
      <w:r w:rsidRPr="005A3AEC">
        <w:rPr>
          <w:rFonts w:cs="Times New Roman"/>
        </w:rPr>
        <w:t xml:space="preserve"> miljonit eurot aastas rakendumise esimesel täisaastal. </w:t>
      </w:r>
      <w:r>
        <w:rPr>
          <w:rFonts w:cs="Times New Roman"/>
        </w:rPr>
        <w:t>H</w:t>
      </w:r>
      <w:r w:rsidRPr="005A3AEC">
        <w:rPr>
          <w:rFonts w:cs="Times New Roman"/>
        </w:rPr>
        <w:t>innangu saamiseks on kasutatud liiklus</w:t>
      </w:r>
      <w:r w:rsidRPr="005A3AEC">
        <w:rPr>
          <w:rFonts w:cs="Times New Roman"/>
        </w:rPr>
        <w:softHyphen/>
        <w:t xml:space="preserve">registrit, igale sõidukile on arvestatud teoreetiline maksusumma ning tulemus on agregeeritud. Kuna tegemist on piiratud väljatöötamisajaga </w:t>
      </w:r>
      <w:r>
        <w:rPr>
          <w:rFonts w:cs="Times New Roman"/>
        </w:rPr>
        <w:t xml:space="preserve">ning täiesti </w:t>
      </w:r>
      <w:r w:rsidRPr="005A3AEC">
        <w:rPr>
          <w:rFonts w:cs="Times New Roman"/>
        </w:rPr>
        <w:t xml:space="preserve">uue maksuga Eestis, on mõjuhinnanguga seonduv määramatus väga suur. </w:t>
      </w:r>
      <w:r>
        <w:rPr>
          <w:rFonts w:cs="Times New Roman"/>
        </w:rPr>
        <w:t>Mõjuhinnangut võivad olulisel määral mõjutada oodatust suuremad tarbimisharjumuste muutused, üldine majanduskonjunktuur ning see, kuidas muutub juriidiliste isikute omanduses olevate autode kasutus.</w:t>
      </w:r>
    </w:p>
    <w:p w14:paraId="530D33F4" w14:textId="77777777" w:rsidR="00D96E50" w:rsidRPr="005A3AEC" w:rsidRDefault="00D96E50" w:rsidP="00D96E50">
      <w:pPr>
        <w:jc w:val="both"/>
        <w:rPr>
          <w:rFonts w:cs="Times New Roman"/>
        </w:rPr>
      </w:pPr>
    </w:p>
    <w:p w14:paraId="3C8F00B1" w14:textId="77777777" w:rsidR="00D96E50" w:rsidRPr="005A3AEC" w:rsidRDefault="00D96E50" w:rsidP="00D96E50">
      <w:pPr>
        <w:jc w:val="both"/>
        <w:rPr>
          <w:rFonts w:cs="Times New Roman"/>
        </w:rPr>
      </w:pPr>
      <w:r w:rsidRPr="005A3AEC">
        <w:rPr>
          <w:rFonts w:cs="Times New Roman"/>
        </w:rPr>
        <w:t>Mõjuhinnang koosneb mitmest erinevast komponendist:</w:t>
      </w:r>
    </w:p>
    <w:p w14:paraId="551A531A" w14:textId="77777777" w:rsidR="00D96E50" w:rsidRPr="005A3AEC" w:rsidRDefault="00D96E50" w:rsidP="00D96E50">
      <w:pPr>
        <w:numPr>
          <w:ilvl w:val="0"/>
          <w:numId w:val="15"/>
        </w:numPr>
        <w:jc w:val="both"/>
        <w:rPr>
          <w:rFonts w:cs="Times New Roman"/>
        </w:rPr>
      </w:pPr>
      <w:r w:rsidRPr="005A3AEC">
        <w:rPr>
          <w:rFonts w:cs="Times New Roman"/>
        </w:rPr>
        <w:t>Sõiduautode (M1 ja M1G) registreerimistasu mõju riigi tuludele on ligi 12</w:t>
      </w:r>
      <w:r>
        <w:rPr>
          <w:rFonts w:cs="Times New Roman"/>
        </w:rPr>
        <w:t>6</w:t>
      </w:r>
      <w:r w:rsidRPr="005A3AEC">
        <w:rPr>
          <w:rFonts w:cs="Times New Roman"/>
        </w:rPr>
        <w:t xml:space="preserve"> miljonit eurot esimesel rakendumise täisaastal. Aluseks on 2022. aasta esmaregistreerimiste andmestik, millest on maha võetud 15% arvestamaks </w:t>
      </w:r>
      <w:proofErr w:type="spellStart"/>
      <w:r w:rsidRPr="005A3AEC">
        <w:rPr>
          <w:rFonts w:cs="Times New Roman"/>
        </w:rPr>
        <w:t>käitumuslikku</w:t>
      </w:r>
      <w:proofErr w:type="spellEnd"/>
      <w:r w:rsidRPr="005A3AEC">
        <w:rPr>
          <w:rFonts w:cs="Times New Roman"/>
        </w:rPr>
        <w:t xml:space="preserve"> muutust, potentsiaalseid rakenduslikke raskusi ning seda, et muud maksutulud võivad väheneda. Seda on arvestatud ka järgnevate komponentide puhul. 2022. aasta oli autode esmaregistreerimiselt tavapärane aasta, võrreldav 2021., 2019. ja 2018. aastaga. 2020. aastal oli autode esmaregistreerimisi vähem. Hinnangus ei ole arvestatud sellega, et osa autosid registreeritakse ettevõtete poolt ning neile ei ole plaanitud sõiduki vanusepõhist maksuvähendust. Kui praegune struktuur era- ja ettevõtluse vahel säilib, on maksulaekumine suurem, kuid maks võib motiveerida tulevikus suhteliselt rohkem vanemaid autosid registreerima eraisikutele. Sellisel juhul võib veidi suureneda muude ettevõtete sõiduautodega seonduvate maksude laekumine, millele praegu kehtivad soodustused. Hinnang sisaldab maksutulu ka sõidukitelt, millel on CO</w:t>
      </w:r>
      <w:r w:rsidRPr="005A3AEC">
        <w:rPr>
          <w:rFonts w:cs="Times New Roman"/>
          <w:vertAlign w:val="subscript"/>
        </w:rPr>
        <w:t xml:space="preserve">2 </w:t>
      </w:r>
      <w:r w:rsidRPr="005A3AEC">
        <w:rPr>
          <w:rFonts w:cs="Times New Roman"/>
        </w:rPr>
        <w:t>registris märkimata, kuid millele on leitud referentsväärtus vastavalt käesolevas eelnõus välja pakutud valemile. Seda ka järgnevate komponentide puhul.</w:t>
      </w:r>
    </w:p>
    <w:p w14:paraId="6DF2ED40" w14:textId="77777777" w:rsidR="00D96E50" w:rsidRPr="005A3AEC" w:rsidRDefault="00D96E50" w:rsidP="00D96E50">
      <w:pPr>
        <w:numPr>
          <w:ilvl w:val="0"/>
          <w:numId w:val="15"/>
        </w:numPr>
        <w:jc w:val="both"/>
        <w:rPr>
          <w:rFonts w:cs="Times New Roman"/>
        </w:rPr>
      </w:pPr>
      <w:r w:rsidRPr="005A3AEC">
        <w:rPr>
          <w:rFonts w:cs="Times New Roman"/>
        </w:rPr>
        <w:t xml:space="preserve">Sõiduautode (M1 ja M1G) mootorsõidukimaksu mõju riigi tuludele on 85 miljonit eurot esimesel rakendumise täisaastal. </w:t>
      </w:r>
    </w:p>
    <w:p w14:paraId="1B84A42B" w14:textId="77777777" w:rsidR="00D96E50" w:rsidRPr="005A3AEC" w:rsidRDefault="00D96E50" w:rsidP="00D96E50">
      <w:pPr>
        <w:numPr>
          <w:ilvl w:val="0"/>
          <w:numId w:val="15"/>
        </w:numPr>
        <w:jc w:val="both"/>
        <w:rPr>
          <w:rFonts w:cs="Times New Roman"/>
        </w:rPr>
      </w:pPr>
      <w:r w:rsidRPr="005A3AEC">
        <w:rPr>
          <w:rFonts w:cs="Times New Roman"/>
        </w:rPr>
        <w:t xml:space="preserve">Kaubikute (N1 ja N1G) registreerimistasu mõju riigi tuludele on </w:t>
      </w:r>
      <w:r>
        <w:rPr>
          <w:rFonts w:cs="Times New Roman"/>
        </w:rPr>
        <w:t>11</w:t>
      </w:r>
      <w:r w:rsidRPr="005A3AEC">
        <w:rPr>
          <w:rFonts w:cs="Times New Roman"/>
        </w:rPr>
        <w:t xml:space="preserve"> miljonit eurot esimesel rakendumise täisaastal. </w:t>
      </w:r>
    </w:p>
    <w:p w14:paraId="4A9AB919" w14:textId="77777777" w:rsidR="00D96E50" w:rsidRPr="005A3AEC" w:rsidRDefault="00D96E50" w:rsidP="00D96E50">
      <w:pPr>
        <w:numPr>
          <w:ilvl w:val="0"/>
          <w:numId w:val="15"/>
        </w:numPr>
        <w:jc w:val="both"/>
        <w:rPr>
          <w:rFonts w:cs="Times New Roman"/>
        </w:rPr>
      </w:pPr>
      <w:r w:rsidRPr="005A3AEC">
        <w:rPr>
          <w:rFonts w:cs="Times New Roman"/>
        </w:rPr>
        <w:t xml:space="preserve">Kaubikute (N1 ja N1G) mootorsõidukimaksu mõju riigi tuludele on </w:t>
      </w:r>
      <w:r>
        <w:rPr>
          <w:rFonts w:cs="Times New Roman"/>
        </w:rPr>
        <w:t>12</w:t>
      </w:r>
      <w:r w:rsidRPr="005A3AEC">
        <w:rPr>
          <w:rFonts w:cs="Times New Roman"/>
        </w:rPr>
        <w:t xml:space="preserve"> miljonit eurot esimesel rakendumise täisaastal.</w:t>
      </w:r>
    </w:p>
    <w:p w14:paraId="2CBBC5C1" w14:textId="77777777" w:rsidR="00D96E50" w:rsidRPr="005A3AEC" w:rsidRDefault="00D96E50" w:rsidP="00D96E50">
      <w:pPr>
        <w:numPr>
          <w:ilvl w:val="0"/>
          <w:numId w:val="15"/>
        </w:numPr>
        <w:jc w:val="both"/>
        <w:rPr>
          <w:rFonts w:cs="Times New Roman"/>
        </w:rPr>
      </w:pPr>
      <w:r w:rsidRPr="005A3AEC">
        <w:rPr>
          <w:rFonts w:cs="Times New Roman"/>
        </w:rPr>
        <w:t>Muude mootorsõidukite (L3–L7, MS2, T1b, T3 ja T5) mootorsõidukimaksu mõju riigi tuludele on ligikaudu 2 miljonit eurot esimesel rakendumise täisaastal.</w:t>
      </w:r>
    </w:p>
    <w:p w14:paraId="6E7F81CF" w14:textId="7C888D45" w:rsidR="001B179A" w:rsidRPr="005A3AEC" w:rsidRDefault="001B179A" w:rsidP="00012B06">
      <w:pPr>
        <w:jc w:val="both"/>
        <w:rPr>
          <w:rFonts w:cs="Times New Roman"/>
        </w:rPr>
      </w:pPr>
    </w:p>
    <w:p w14:paraId="793B1BD2" w14:textId="77777777" w:rsidR="00B11254" w:rsidRPr="005A3AEC" w:rsidRDefault="00B11254" w:rsidP="00012B06">
      <w:pPr>
        <w:jc w:val="both"/>
        <w:rPr>
          <w:rFonts w:cs="Times New Roman"/>
          <w:b/>
        </w:rPr>
      </w:pPr>
      <w:r w:rsidRPr="005A3AEC">
        <w:rPr>
          <w:rFonts w:cs="Times New Roman"/>
          <w:b/>
        </w:rPr>
        <w:t>8. Rakendusaktid</w:t>
      </w:r>
    </w:p>
    <w:p w14:paraId="6BA74F0F" w14:textId="106515E3" w:rsidR="00B11254" w:rsidRPr="005A3AEC" w:rsidRDefault="00B11254" w:rsidP="00012B06">
      <w:pPr>
        <w:jc w:val="both"/>
        <w:rPr>
          <w:rFonts w:cs="Times New Roman"/>
        </w:rPr>
      </w:pPr>
    </w:p>
    <w:p w14:paraId="11055978" w14:textId="360BACFD" w:rsidR="00AD43B5" w:rsidRPr="005A3AEC" w:rsidRDefault="00095814" w:rsidP="00012B06">
      <w:pPr>
        <w:jc w:val="both"/>
        <w:rPr>
          <w:rFonts w:cs="Times New Roman"/>
        </w:rPr>
      </w:pPr>
      <w:commentRangeStart w:id="51"/>
      <w:r w:rsidRPr="005A3AEC">
        <w:rPr>
          <w:rFonts w:cs="Times New Roman"/>
        </w:rPr>
        <w:t xml:space="preserve">Rakendusaktid on väljatöötamisel. </w:t>
      </w:r>
      <w:commentRangeEnd w:id="51"/>
      <w:r w:rsidR="00072018">
        <w:rPr>
          <w:rStyle w:val="Kommentaariviide"/>
          <w:rFonts w:asciiTheme="minorHAnsi" w:eastAsia="Times New Roman" w:hAnsiTheme="minorHAnsi" w:cs="Times New Roman"/>
        </w:rPr>
        <w:commentReference w:id="51"/>
      </w:r>
    </w:p>
    <w:p w14:paraId="1B5B8634" w14:textId="77777777" w:rsidR="007D5FF4" w:rsidRPr="005A3AEC" w:rsidRDefault="007D5FF4" w:rsidP="00012B06">
      <w:pPr>
        <w:jc w:val="both"/>
        <w:rPr>
          <w:rFonts w:cs="Times New Roman"/>
        </w:rPr>
      </w:pPr>
    </w:p>
    <w:p w14:paraId="2ABD7BD6" w14:textId="77777777" w:rsidR="00B11254" w:rsidRPr="005A3AEC" w:rsidRDefault="00B11254" w:rsidP="00012B06">
      <w:pPr>
        <w:jc w:val="both"/>
        <w:rPr>
          <w:rFonts w:cs="Times New Roman"/>
          <w:b/>
        </w:rPr>
      </w:pPr>
      <w:r w:rsidRPr="005A3AEC">
        <w:rPr>
          <w:rFonts w:cs="Times New Roman"/>
          <w:b/>
        </w:rPr>
        <w:t>9. Seaduse jõustumine</w:t>
      </w:r>
    </w:p>
    <w:p w14:paraId="42449569" w14:textId="1642CF03" w:rsidR="00B11254" w:rsidRPr="005A3AEC" w:rsidRDefault="00B11254" w:rsidP="00012B06">
      <w:pPr>
        <w:jc w:val="both"/>
        <w:rPr>
          <w:rFonts w:cs="Times New Roman"/>
        </w:rPr>
      </w:pPr>
    </w:p>
    <w:p w14:paraId="1C0C54EC" w14:textId="55F2D1FF" w:rsidR="008F0B8E" w:rsidRPr="005A3AEC" w:rsidRDefault="008F0B8E" w:rsidP="00012B06">
      <w:pPr>
        <w:jc w:val="both"/>
        <w:rPr>
          <w:rFonts w:cs="Times New Roman"/>
        </w:rPr>
      </w:pPr>
      <w:r w:rsidRPr="005A3AEC">
        <w:rPr>
          <w:rFonts w:cs="Times New Roman"/>
        </w:rPr>
        <w:t>Seadus jõustub 202</w:t>
      </w:r>
      <w:r w:rsidR="00212228" w:rsidRPr="005A3AEC">
        <w:rPr>
          <w:rFonts w:cs="Times New Roman"/>
        </w:rPr>
        <w:t>5</w:t>
      </w:r>
      <w:r w:rsidRPr="005A3AEC">
        <w:rPr>
          <w:rFonts w:cs="Times New Roman"/>
        </w:rPr>
        <w:t>. aasta 1. j</w:t>
      </w:r>
      <w:r w:rsidR="00212228" w:rsidRPr="005A3AEC">
        <w:rPr>
          <w:rFonts w:cs="Times New Roman"/>
        </w:rPr>
        <w:t>aanuaril</w:t>
      </w:r>
      <w:r w:rsidRPr="005A3AEC">
        <w:rPr>
          <w:rFonts w:cs="Times New Roman"/>
        </w:rPr>
        <w:t xml:space="preserve">. </w:t>
      </w:r>
      <w:r w:rsidR="006879DD">
        <w:rPr>
          <w:rFonts w:cs="Times New Roman"/>
        </w:rPr>
        <w:t xml:space="preserve">Seadus planeeritakse vastu võtta </w:t>
      </w:r>
      <w:r w:rsidR="00960632">
        <w:rPr>
          <w:rFonts w:cs="Times New Roman"/>
        </w:rPr>
        <w:t xml:space="preserve">2024. a I poolaastal, et tagada maksuseaduse vastuvõtmine vähemalt kuus kuud enne jõustumist. </w:t>
      </w:r>
    </w:p>
    <w:p w14:paraId="02A0889C" w14:textId="77777777" w:rsidR="007D5FF4" w:rsidRPr="005A3AEC" w:rsidRDefault="007D5FF4" w:rsidP="00012B06">
      <w:pPr>
        <w:jc w:val="both"/>
        <w:rPr>
          <w:rFonts w:cs="Times New Roman"/>
        </w:rPr>
      </w:pPr>
    </w:p>
    <w:p w14:paraId="09026269" w14:textId="77777777" w:rsidR="00E80DB9" w:rsidRPr="005A3AEC" w:rsidRDefault="00B11254" w:rsidP="00012B06">
      <w:pPr>
        <w:jc w:val="both"/>
        <w:rPr>
          <w:rFonts w:cs="Times New Roman"/>
          <w:b/>
        </w:rPr>
      </w:pPr>
      <w:r w:rsidRPr="005A3AEC">
        <w:rPr>
          <w:rFonts w:cs="Times New Roman"/>
          <w:b/>
        </w:rPr>
        <w:lastRenderedPageBreak/>
        <w:t>10. Eelnõu kooskõlastamine, huvirühmade kaasamine ja avalik konsultatsioon</w:t>
      </w:r>
    </w:p>
    <w:p w14:paraId="3B860A85" w14:textId="77777777" w:rsidR="00B11254" w:rsidRPr="005A3AEC" w:rsidRDefault="00B11254" w:rsidP="00012B06">
      <w:pPr>
        <w:jc w:val="both"/>
        <w:rPr>
          <w:rFonts w:cs="Times New Roman"/>
        </w:rPr>
      </w:pPr>
    </w:p>
    <w:p w14:paraId="204E68E2" w14:textId="1B1E25BB" w:rsidR="00B11254" w:rsidRDefault="008F0B8E" w:rsidP="00012B06">
      <w:pPr>
        <w:jc w:val="both"/>
        <w:rPr>
          <w:rFonts w:cs="Times New Roman"/>
        </w:rPr>
      </w:pPr>
      <w:r w:rsidRPr="005A3AEC">
        <w:rPr>
          <w:rFonts w:cs="Times New Roman"/>
        </w:rPr>
        <w:t xml:space="preserve">Eelnõu kohta koostati väljatöötamiskavatsus, mis esitati arvamuse avaldamiseks </w:t>
      </w:r>
      <w:r w:rsidR="009E22D0" w:rsidRPr="005A3AEC">
        <w:rPr>
          <w:rFonts w:cs="Times New Roman"/>
        </w:rPr>
        <w:t>2023. aasta 19. juulil tähtajaga 18.</w:t>
      </w:r>
      <w:r w:rsidR="003C7C36" w:rsidRPr="005A3AEC">
        <w:rPr>
          <w:rFonts w:cs="Times New Roman"/>
        </w:rPr>
        <w:t xml:space="preserve"> august </w:t>
      </w:r>
      <w:r w:rsidR="009E22D0" w:rsidRPr="005A3AEC">
        <w:rPr>
          <w:rFonts w:cs="Times New Roman"/>
        </w:rPr>
        <w:t>2023.</w:t>
      </w:r>
      <w:r w:rsidR="003C7C36" w:rsidRPr="005A3AEC">
        <w:rPr>
          <w:rFonts w:cs="Times New Roman"/>
        </w:rPr>
        <w:t xml:space="preserve"> aasta.</w:t>
      </w:r>
      <w:r w:rsidR="009E22D0" w:rsidRPr="005A3AEC">
        <w:rPr>
          <w:rFonts w:cs="Times New Roman"/>
        </w:rPr>
        <w:t xml:space="preserve"> </w:t>
      </w:r>
    </w:p>
    <w:p w14:paraId="6E9A2D7B" w14:textId="2BCFAA84" w:rsidR="006879DD" w:rsidRDefault="006879DD" w:rsidP="00012B06">
      <w:pPr>
        <w:jc w:val="both"/>
        <w:rPr>
          <w:rFonts w:cs="Times New Roman"/>
        </w:rPr>
      </w:pPr>
    </w:p>
    <w:p w14:paraId="58CD53E8" w14:textId="4695C119" w:rsidR="006879DD" w:rsidRPr="005A3AEC" w:rsidRDefault="006879DD" w:rsidP="00012B06">
      <w:pPr>
        <w:jc w:val="both"/>
        <w:rPr>
          <w:rFonts w:cs="Times New Roman"/>
        </w:rPr>
      </w:pPr>
      <w:r>
        <w:rPr>
          <w:rFonts w:cs="Times New Roman"/>
        </w:rPr>
        <w:t xml:space="preserve">Eelnõu saadeti kooskõlastusringile 9. oktoobril. Ministeeriumite tagasiside ja sellega arvestamise tabel on eelnõule lisatud. </w:t>
      </w:r>
    </w:p>
    <w:p w14:paraId="234D1E0B" w14:textId="6086507B" w:rsidR="009E22D0" w:rsidRPr="005A3AEC" w:rsidRDefault="009E22D0" w:rsidP="00012B06">
      <w:pPr>
        <w:jc w:val="both"/>
        <w:rPr>
          <w:rFonts w:cs="Times New Roman"/>
        </w:rPr>
      </w:pPr>
    </w:p>
    <w:p w14:paraId="1BCA64C7" w14:textId="26D132F9" w:rsidR="006879DD" w:rsidRPr="005A3AEC" w:rsidRDefault="006879DD" w:rsidP="006879DD">
      <w:pPr>
        <w:jc w:val="both"/>
        <w:rPr>
          <w:rFonts w:cs="Times New Roman"/>
        </w:rPr>
      </w:pPr>
      <w:r>
        <w:rPr>
          <w:rFonts w:cs="Times New Roman"/>
        </w:rPr>
        <w:t>Eelnõu</w:t>
      </w:r>
      <w:r w:rsidR="009E22D0" w:rsidRPr="005A3AEC">
        <w:rPr>
          <w:rFonts w:cs="Times New Roman"/>
        </w:rPr>
        <w:t xml:space="preserve"> kohta edastasid arvamuse</w:t>
      </w:r>
      <w:r>
        <w:rPr>
          <w:rFonts w:cs="Times New Roman"/>
        </w:rPr>
        <w:t xml:space="preserve"> ka</w:t>
      </w:r>
      <w:r w:rsidR="009E22D0" w:rsidRPr="005A3AEC">
        <w:rPr>
          <w:rFonts w:cs="Times New Roman"/>
        </w:rPr>
        <w:t xml:space="preserve"> mitmed erialaorganisatsioonid</w:t>
      </w:r>
      <w:r>
        <w:rPr>
          <w:rFonts w:cs="Times New Roman"/>
        </w:rPr>
        <w:t xml:space="preserve">, kelle arvamused on koondamisel ja lisatakse eelnõule hiljem. </w:t>
      </w:r>
    </w:p>
    <w:p w14:paraId="59C3CE90" w14:textId="0D0088AB" w:rsidR="009E22D0" w:rsidRDefault="009E22D0" w:rsidP="00012B06">
      <w:pPr>
        <w:jc w:val="both"/>
        <w:rPr>
          <w:rFonts w:cs="Times New Roman"/>
        </w:rPr>
      </w:pPr>
    </w:p>
    <w:p w14:paraId="6887B454" w14:textId="391DDACD" w:rsidR="00A5228C" w:rsidRDefault="00A5228C" w:rsidP="00012B06">
      <w:pPr>
        <w:jc w:val="both"/>
        <w:rPr>
          <w:rFonts w:cs="Times New Roman"/>
        </w:rPr>
      </w:pPr>
    </w:p>
    <w:p w14:paraId="495FAD9C" w14:textId="7B211E9F" w:rsidR="00A5228C" w:rsidRPr="005A3AEC" w:rsidRDefault="00A5228C" w:rsidP="00012B06">
      <w:pPr>
        <w:jc w:val="both"/>
        <w:rPr>
          <w:rFonts w:cs="Times New Roman"/>
        </w:rPr>
      </w:pPr>
      <w:r>
        <w:rPr>
          <w:rFonts w:cs="Times New Roman"/>
        </w:rPr>
        <w:t>29.11.2023</w:t>
      </w:r>
    </w:p>
    <w:sectPr w:rsidR="00A5228C" w:rsidRPr="005A3AEC">
      <w:footerReference w:type="default" r:id="rId18"/>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oel Kook" w:date="2023-12-04T14:31:00Z" w:initials="JK">
    <w:p w14:paraId="67EC4900" w14:textId="77777777" w:rsidR="00950951" w:rsidRDefault="00950951" w:rsidP="00353C3E">
      <w:pPr>
        <w:pStyle w:val="Kommentaaritekst"/>
      </w:pPr>
      <w:r>
        <w:rPr>
          <w:rStyle w:val="Kommentaariviide"/>
        </w:rPr>
        <w:annotationRef/>
      </w:r>
      <w:r>
        <w:t>HÕNTE § 41 lg 4 p 1 kohaselt tuleb märkida ka seotus muu menetluses oleva EN-ga. Kui seos puudub, tuleb ka see märkida.</w:t>
      </w:r>
    </w:p>
  </w:comment>
  <w:comment w:id="1" w:author="Joel Kook" w:date="2023-12-04T14:34:00Z" w:initials="JK">
    <w:p w14:paraId="783ACEE6" w14:textId="77777777" w:rsidR="00331135" w:rsidRDefault="00950951">
      <w:pPr>
        <w:pStyle w:val="Kommentaaritekst"/>
      </w:pPr>
      <w:r>
        <w:rPr>
          <w:rStyle w:val="Kommentaariviide"/>
        </w:rPr>
        <w:annotationRef/>
      </w:r>
      <w:r w:rsidR="00331135">
        <w:t>Maksu kehtestamine ei saa olla seaduse eesmärgiks. Eesmärk oleks saavutatud kohe pärast seaduse jõustumist ja see ei saa kuidagi olla õige lähenemine.</w:t>
      </w:r>
    </w:p>
    <w:p w14:paraId="0320557B" w14:textId="77777777" w:rsidR="00331135" w:rsidRDefault="00331135">
      <w:pPr>
        <w:pStyle w:val="Kommentaaritekst"/>
      </w:pPr>
    </w:p>
    <w:p w14:paraId="507B4624" w14:textId="77777777" w:rsidR="00331135" w:rsidRDefault="00331135" w:rsidP="00687CA2">
      <w:pPr>
        <w:pStyle w:val="Kommentaaritekst"/>
      </w:pPr>
      <w:r>
        <w:t>Seaduse eesmärk peab olema sisuline tulemus või olukord, kuhu soovitakse jõuda - nt riigile suurema maksutulu kogumine, keskkonnaseisundi ja inimeste tervise parandamine (puhtam õhk) jne. Sellised eesmärgid tuleb võimalusel märkida arvuliselt, kuna suuremate muudatuste puhul on vaja hiljem hinnata kui edukad oldi püstitatud eesmärkide saavutamisel. Nii nt lähtub seletuskirjast kindel soov koguda riigile teatud summa maksutulu. SK-sse on toodud samal ajal ka EKUK hinnangud seaduse võimaliku keskkonnaalase mõju kohta. Palume eesmärkide osa vastavalt muuta.</w:t>
      </w:r>
    </w:p>
  </w:comment>
  <w:comment w:id="3" w:author="Joel Kook" w:date="2023-12-04T14:57:00Z" w:initials="JK">
    <w:p w14:paraId="2B8188A6" w14:textId="4FB22EAD" w:rsidR="003E7D19" w:rsidRDefault="003E7D19" w:rsidP="00802556">
      <w:pPr>
        <w:pStyle w:val="Kommentaaritekst"/>
      </w:pPr>
      <w:r>
        <w:rPr>
          <w:rStyle w:val="Kommentaariviide"/>
        </w:rPr>
        <w:annotationRef/>
      </w:r>
      <w:r>
        <w:t>Palume selle väite juures kinnitada, et riikide andmed on omavahel tegelikult ka võrreldavad - nt on kõikide riikide puhul võetud arvesse kas kõik registris olevad sõidukid, sõltumata sellest, kas nendega liigeldakse või kas need ka tegelikult olemas on või et aluseks on võetud just aktiivses kasutuses sõidukid. Kui sellist kindlust nende andmete puhul pole, siis palume antud väite juurde joone alla see märkusena lisada. Otseviitest antud küsimusele vastust ei ilmne.</w:t>
      </w:r>
    </w:p>
  </w:comment>
  <w:comment w:id="4" w:author="Joel Kook" w:date="2023-12-04T14:50:00Z" w:initials="JK">
    <w:p w14:paraId="57F82C59" w14:textId="1BD641EC" w:rsidR="003E7D19" w:rsidRDefault="003E7D19" w:rsidP="001401A9">
      <w:pPr>
        <w:pStyle w:val="Kommentaaritekst"/>
      </w:pPr>
      <w:r>
        <w:rPr>
          <w:rStyle w:val="Kommentaariviide"/>
        </w:rPr>
        <w:annotationRef/>
      </w:r>
      <w:r>
        <w:t>Juhime tähelepanu, et viide toob ära üksnes uute riigis registreeritud autode emissiooninäitajad, mille kohaselt on Eestis uuena registreeritud autod Euroopa keskmisest CO2-mahukamad. Palume vähemalt joonealuses märkuses täpsustada.</w:t>
      </w:r>
    </w:p>
  </w:comment>
  <w:comment w:id="5" w:author="Joel Kook" w:date="2023-12-04T15:03:00Z" w:initials="JK">
    <w:p w14:paraId="0FC96181" w14:textId="77777777" w:rsidR="003421B3" w:rsidRDefault="003421B3" w:rsidP="00DB59DF">
      <w:pPr>
        <w:pStyle w:val="Kommentaaritekst"/>
      </w:pPr>
      <w:r>
        <w:rPr>
          <w:rStyle w:val="Kommentaariviide"/>
        </w:rPr>
        <w:annotationRef/>
      </w:r>
      <w:r>
        <w:t>Kui isik soetab Eestis juba registreeritud sõiduki, siis registreerimistasu ta ei maksa. Palume lause sõnastust kohendada, et ei jääks liigset tõlgendamisruumi.</w:t>
      </w:r>
    </w:p>
  </w:comment>
  <w:comment w:id="6" w:author="Joel Kook" w:date="2023-12-04T15:06:00Z" w:initials="JK">
    <w:p w14:paraId="63A14D77" w14:textId="77777777" w:rsidR="003421B3" w:rsidRDefault="003421B3" w:rsidP="00655507">
      <w:pPr>
        <w:pStyle w:val="Kommentaaritekst"/>
      </w:pPr>
      <w:r>
        <w:rPr>
          <w:rStyle w:val="Kommentaariviide"/>
        </w:rPr>
        <w:annotationRef/>
      </w:r>
      <w:r>
        <w:t xml:space="preserve">Tarbetu kordus - võrdle esimesena toodud põhimõttega: </w:t>
      </w:r>
      <w:r>
        <w:rPr>
          <w:i/>
          <w:iCs/>
        </w:rPr>
        <w:t>maksevõimet arvestav</w:t>
      </w:r>
      <w:r>
        <w:t>. Kustutada.</w:t>
      </w:r>
    </w:p>
  </w:comment>
  <w:comment w:id="7" w:author="Joel Kook" w:date="2023-12-04T15:10:00Z" w:initials="JK">
    <w:p w14:paraId="7FA04261" w14:textId="77777777" w:rsidR="003421B3" w:rsidRDefault="003421B3" w:rsidP="007109A9">
      <w:pPr>
        <w:pStyle w:val="Kommentaaritekst"/>
      </w:pPr>
      <w:r>
        <w:rPr>
          <w:rStyle w:val="Kommentaariviide"/>
        </w:rPr>
        <w:annotationRef/>
      </w:r>
      <w:r>
        <w:t>Kuna mootorsõidukimaks on omandi- mitte tarbimismaks, nagu ka EN seletuskirja koostajad on ka ise väitnud, siis ei soodusta see sõiduki olemasolu korral seda vähem kasutama. Pigem võiks väita hoopis vastupidist - kuna maks on sama suur kui sõidukit kas üldse ei kasutataks või sellega sõidetaks igapäevaselt, siis kahtlemata on maksu kulutõhusust arvestades kasulikum autot rohkem kasutada. Küll aga võib nõustuda, et maks võib soodustada sõidukeid vähem omama.</w:t>
      </w:r>
    </w:p>
  </w:comment>
  <w:comment w:id="13" w:author="Kärt Voor" w:date="2023-12-04T16:02:00Z" w:initials="KV">
    <w:p w14:paraId="5526C752" w14:textId="1959FF67" w:rsidR="00072018" w:rsidRDefault="00072018">
      <w:pPr>
        <w:pStyle w:val="Kommentaaritekst"/>
      </w:pPr>
      <w:r>
        <w:rPr>
          <w:rStyle w:val="Kommentaariviide"/>
        </w:rPr>
        <w:annotationRef/>
      </w:r>
      <w:r>
        <w:t>Palume siia loetelusse lisada ka kohalike maksude seadus.</w:t>
      </w:r>
    </w:p>
  </w:comment>
  <w:comment w:id="16" w:author="Joel Kook" w:date="2023-12-04T16:07:00Z" w:initials="JK">
    <w:p w14:paraId="24483109" w14:textId="77777777" w:rsidR="004F40F6" w:rsidRDefault="004F40F6" w:rsidP="00067BF0">
      <w:pPr>
        <w:pStyle w:val="Kommentaaritekst"/>
      </w:pPr>
      <w:r>
        <w:rPr>
          <w:rStyle w:val="Kommentaariviide"/>
        </w:rPr>
        <w:annotationRef/>
      </w:r>
      <w:r>
        <w:t>Kuna EN-sse on nüüd toodud maksustamise ja tasu arvutamise alusena siiski ka tühimass (MSM § 12 lg 4 p 2, § 13 lg 3 p 2, LS § 190/19 lg 3 p 2, § 190/20 lg 3 p 2), siis ilmselt ei ole siin algselt toodud väited enam päris adekvaatsed. Paluksime need ümber sõnastada või selgitada.</w:t>
      </w:r>
    </w:p>
  </w:comment>
  <w:comment w:id="18" w:author="Joel Kook" w:date="2023-12-04T16:11:00Z" w:initials="JK">
    <w:p w14:paraId="775AEBE4" w14:textId="77777777" w:rsidR="00822082" w:rsidRDefault="00822082" w:rsidP="00A91637">
      <w:pPr>
        <w:pStyle w:val="Kommentaaritekst"/>
      </w:pPr>
      <w:r>
        <w:rPr>
          <w:rStyle w:val="Kommentaariviide"/>
        </w:rPr>
        <w:annotationRef/>
      </w:r>
      <w:r>
        <w:t>Palume selgitada, kuidas kasutada vanusekoefitsienti olukorras, kus on tegemist lg 2 p 12 olukorraga, mille kohaselt on kordaja 0. Millise tulemuse annaks kordaja 0 kasutamine analoogses valemis?</w:t>
      </w:r>
    </w:p>
  </w:comment>
  <w:comment w:id="20" w:author="Kärt Voor" w:date="2023-12-04T16:01:00Z" w:initials="KV">
    <w:p w14:paraId="74FF48AD" w14:textId="530AFA0D" w:rsidR="00072018" w:rsidRDefault="00072018">
      <w:pPr>
        <w:pStyle w:val="Kommentaaritekst"/>
      </w:pPr>
      <w:r>
        <w:rPr>
          <w:rStyle w:val="Kommentaariviide"/>
        </w:rPr>
        <w:annotationRef/>
      </w:r>
      <w:r>
        <w:t>Palume selgitada, miks on maksuvabastus just neile sõidukitele, sh ka p-s 2 nimetatud sõidukitele. Lisaks palume selgitada, miks on valitud just spetsiaalselt puuetega inimeste transpordiks või puuetega inimestele kasutamiseks ümber ehitatud sõiduk, aga mitte nt sõiduk, millega puuetega inimeste abistajad sõidavad.</w:t>
      </w:r>
    </w:p>
  </w:comment>
  <w:comment w:id="26" w:author="Kärt Voor" w:date="2023-12-04T15:59:00Z" w:initials="KV">
    <w:p w14:paraId="6871AEB6" w14:textId="738DBA45" w:rsidR="00072018" w:rsidRDefault="00072018">
      <w:pPr>
        <w:pStyle w:val="Kommentaaritekst"/>
      </w:pPr>
      <w:r>
        <w:rPr>
          <w:rStyle w:val="Kommentaariviide"/>
        </w:rPr>
        <w:annotationRef/>
      </w:r>
      <w:r>
        <w:t>Palume SK-s põhjendada, miks on just need sõidukid registreerimistasu tasumisest vabastatud.</w:t>
      </w:r>
    </w:p>
  </w:comment>
  <w:comment w:id="34" w:author="Joel Kook" w:date="2023-12-04T15:16:00Z" w:initials="JK">
    <w:p w14:paraId="3DA20A9A" w14:textId="77777777" w:rsidR="00DD5D97" w:rsidRDefault="00DD5D97" w:rsidP="00543159">
      <w:pPr>
        <w:pStyle w:val="Kommentaaritekst"/>
      </w:pPr>
      <w:r>
        <w:rPr>
          <w:rStyle w:val="Kommentaariviide"/>
        </w:rPr>
        <w:annotationRef/>
      </w:r>
      <w:r>
        <w:t>Miks on sesoonsuse aluseks Eesti oludes võetud vaid 90 päeva aastas? Pigem saab Eestis sesoonseks lugeda olukorda, mis võimaldab liigelda muretult suverehvidega ning selleks võiks olla pigem vähemalt 180 päeva aastas. Kui võimalik, siis laiendada valimit selle võrra ja vaadata, milline on sel juhul valikusse sattuvate sõidukite arv. Alternatiivselt põhjendada, miks just 90 päeva on aluseks võetud.</w:t>
      </w:r>
    </w:p>
  </w:comment>
  <w:comment w:id="35" w:author="Joel Kook" w:date="2023-12-04T15:19:00Z" w:initials="JK">
    <w:p w14:paraId="7471006F" w14:textId="77777777" w:rsidR="00690E7B" w:rsidRDefault="00690E7B" w:rsidP="000D1433">
      <w:pPr>
        <w:pStyle w:val="Kommentaaritekst"/>
      </w:pPr>
      <w:r>
        <w:rPr>
          <w:rStyle w:val="Kommentaariviide"/>
        </w:rPr>
        <w:annotationRef/>
      </w:r>
      <w:r>
        <w:t>Mõjuanalüüs ei käsitle ega püüa analüüsida mõju, mis võib avalduda ettevõtjaile, kes on tegelevad mootorsõidukite müügiga või selle sektori teenindamisega (nt kütusemüüjad). Palume mõjuanalüüsi vastavalt täiendada.</w:t>
      </w:r>
    </w:p>
  </w:comment>
  <w:comment w:id="36" w:author="Joel Kook" w:date="2023-12-04T15:21:00Z" w:initials="JK">
    <w:p w14:paraId="17D6A7AE" w14:textId="77777777" w:rsidR="00690E7B" w:rsidRDefault="00690E7B" w:rsidP="00B0627B">
      <w:pPr>
        <w:pStyle w:val="Kommentaaritekst"/>
      </w:pPr>
      <w:r>
        <w:rPr>
          <w:rStyle w:val="Kommentaariviide"/>
        </w:rPr>
        <w:annotationRef/>
      </w:r>
      <w:r>
        <w:t>Mida on selle lausega soovitud öelda? Parandada sõnastust või kustutada.</w:t>
      </w:r>
    </w:p>
  </w:comment>
  <w:comment w:id="37" w:author="Joel Kook" w:date="2023-12-04T15:22:00Z" w:initials="JK">
    <w:p w14:paraId="54FFCC49" w14:textId="77777777" w:rsidR="005D63CC" w:rsidRDefault="00690E7B">
      <w:pPr>
        <w:pStyle w:val="Kommentaaritekst"/>
      </w:pPr>
      <w:r>
        <w:rPr>
          <w:rStyle w:val="Kommentaariviide"/>
        </w:rPr>
        <w:annotationRef/>
      </w:r>
      <w:r w:rsidR="005D63CC">
        <w:t>Milline väide on õige - kas kasv pidurdub või autopark väheneb? Mõlemad ei saa õiged olla. Täpsustada.</w:t>
      </w:r>
    </w:p>
    <w:p w14:paraId="744CFA36" w14:textId="77777777" w:rsidR="005D63CC" w:rsidRDefault="005D63CC">
      <w:pPr>
        <w:pStyle w:val="Kommentaaritekst"/>
      </w:pPr>
    </w:p>
    <w:p w14:paraId="1AADA76C" w14:textId="77777777" w:rsidR="005D63CC" w:rsidRDefault="005D63CC" w:rsidP="00165325">
      <w:pPr>
        <w:pStyle w:val="Kommentaaritekst"/>
      </w:pPr>
      <w:r>
        <w:t xml:space="preserve">Soovime, et oleksite täpsemad ka </w:t>
      </w:r>
      <w:r>
        <w:rPr>
          <w:i/>
          <w:iCs/>
        </w:rPr>
        <w:t>Eesti autopargi</w:t>
      </w:r>
      <w:r>
        <w:t xml:space="preserve"> mõiste juures. Kas peate silmas kõiki registris olevaid sõidukeid või üksnes aktiivses kasutuses olevaid sõidukeid? Vahe on oluline, kuna nt registri puhastamine mitteaktiivsetest autodest võib anda kuni 1/4 (seletuskirja enda andmetel on selline arv sõidukeid mitteaktiivsed) sõidukite arvu vähenemist, kuid reaalne autoliiklus samal ajal võib endiselt kasvada, kuna nt aktiivses liikluses osalevaid autosid tuleb juurde.</w:t>
      </w:r>
    </w:p>
  </w:comment>
  <w:comment w:id="38" w:author="Joel Kook" w:date="2023-12-04T15:26:00Z" w:initials="JK">
    <w:p w14:paraId="3A77D264" w14:textId="77777777" w:rsidR="005D63CC" w:rsidRDefault="005D63CC" w:rsidP="00223B7E">
      <w:pPr>
        <w:pStyle w:val="Kommentaaritekst"/>
      </w:pPr>
      <w:r>
        <w:rPr>
          <w:rStyle w:val="Kommentaariviide"/>
        </w:rPr>
        <w:annotationRef/>
      </w:r>
      <w:r>
        <w:t>Palume tuua juurde ka näiteid vastavatest ettevõtlusvaldkondadest. Lisada juurde ka, kas ja kuidas on maksumuudatusest mõjutatud hobi- ja muuseumiautodega tegelevad isikud?</w:t>
      </w:r>
    </w:p>
  </w:comment>
  <w:comment w:id="39" w:author="Joel Kook" w:date="2023-12-04T15:28:00Z" w:initials="JK">
    <w:p w14:paraId="2768FC72" w14:textId="77777777" w:rsidR="00DB1339" w:rsidRDefault="005D63CC" w:rsidP="009805F0">
      <w:pPr>
        <w:pStyle w:val="Kommentaaritekst"/>
      </w:pPr>
      <w:r>
        <w:rPr>
          <w:rStyle w:val="Kommentaariviide"/>
        </w:rPr>
        <w:annotationRef/>
      </w:r>
      <w:r w:rsidR="00DB1339">
        <w:t>Lisada ka arvnäitajad nende sihtrühmade suuruse kohta. Samuti on kaudselt muudatusest mõjutatud kütusemüüjad, kuna inimeste valikute muutumine võib mõjutada ka nende läbimüüke.</w:t>
      </w:r>
    </w:p>
  </w:comment>
  <w:comment w:id="40" w:author="Joel Kook" w:date="2023-12-04T15:29:00Z" w:initials="JK">
    <w:p w14:paraId="62AAA206" w14:textId="77777777" w:rsidR="00DB1339" w:rsidRDefault="00DB1339">
      <w:pPr>
        <w:pStyle w:val="Kommentaaritekst"/>
      </w:pPr>
      <w:r>
        <w:rPr>
          <w:rStyle w:val="Kommentaariviide"/>
        </w:rPr>
        <w:annotationRef/>
      </w:r>
      <w:r>
        <w:t xml:space="preserve">Seaduse eesmärgi osas on märgitud, et taastuvenergia direktiivi muudatuse kohaselt seati liikmesriikidele mh siduv eesmärk vähendada taastuvenergia kasutamise abil kasvuhoonegaaside heitemahukust transpordisektoris 2030. aastaks </w:t>
      </w:r>
      <w:r>
        <w:rPr>
          <w:b/>
          <w:bCs/>
        </w:rPr>
        <w:t>14,5%</w:t>
      </w:r>
      <w:r>
        <w:t xml:space="preserve"> võrra. Kas ja kuivõrd vastab seletuskirja toodud maksumuudatuste arvutuste tulemusena saadud </w:t>
      </w:r>
      <w:r>
        <w:rPr>
          <w:b/>
          <w:bCs/>
        </w:rPr>
        <w:t>14,6 kT CO2</w:t>
      </w:r>
      <w:r>
        <w:t xml:space="preserve"> ekvivalenti aastas sellele eesmärgile aga ka energiamajanduse korralduse seaduses määratletud riiklikule taastuvenergia eesmärgile, sihiga 2030. aastaks vähendada maanteetranspordis fossiilenergia kasutust nii, et maantee- ja raudteetranspordis kasutatud taastuvenergia moodustab 2030. aastaks vähemalt 14% kogu transpordisektoris tarbitud energiast? Palume seletuskirja mõjuanalüüsi selles osas täiendada.</w:t>
      </w:r>
    </w:p>
    <w:p w14:paraId="4716A050" w14:textId="77777777" w:rsidR="00DB1339" w:rsidRDefault="00DB1339">
      <w:pPr>
        <w:pStyle w:val="Kommentaaritekst"/>
      </w:pPr>
    </w:p>
    <w:p w14:paraId="7CD16F15" w14:textId="77777777" w:rsidR="00DB1339" w:rsidRDefault="00DB1339" w:rsidP="00BF58D2">
      <w:pPr>
        <w:pStyle w:val="Kommentaaritekst"/>
      </w:pPr>
      <w:r>
        <w:t>EKUK-ile viidatud andmeid arvesse võttes (</w:t>
      </w:r>
      <w:hyperlink r:id="rId1" w:history="1">
        <w:r w:rsidRPr="00BF58D2">
          <w:rPr>
            <w:rStyle w:val="Hperlink"/>
          </w:rPr>
          <w:t>https://infogram.com/1pe2qekzn7vqp6hm6yeryk5qprtlzdp0eqp?live</w:t>
        </w:r>
      </w:hyperlink>
      <w:r>
        <w:rPr>
          <w:color w:val="0000FF"/>
          <w:u w:val="single"/>
        </w:rPr>
        <w:t xml:space="preserve">=) </w:t>
      </w:r>
      <w:r>
        <w:t xml:space="preserve">oli transpordisektori CO2 heidete koguhulk 2021. a u 2 350 kT CO2 ekvivalenti ehk selliselt kalkuleerituna saavutataks maksumuudatuse tulemusena CO2 heite vähenemine transpordisektoris u </w:t>
      </w:r>
      <w:r>
        <w:rPr>
          <w:b/>
          <w:bCs/>
        </w:rPr>
        <w:t xml:space="preserve">0,6% </w:t>
      </w:r>
      <w:r>
        <w:t>(</w:t>
      </w:r>
      <w:r>
        <w:rPr>
          <w:i/>
          <w:iCs/>
        </w:rPr>
        <w:t>14,6 kT CO2 ekvivalenti aastas</w:t>
      </w:r>
      <w:r>
        <w:t>). Kas kumulatiivsuse (88 kT CO2) all on mõeldud iga-aastast CO2 heite vähenemist, mis annaks kokku 3,6% CO2 heite vähenemist selles sektoris?</w:t>
      </w:r>
    </w:p>
  </w:comment>
  <w:comment w:id="41" w:author="Joel Kook" w:date="2023-12-04T15:36:00Z" w:initials="JK">
    <w:p w14:paraId="7B939466" w14:textId="77777777" w:rsidR="00331135" w:rsidRDefault="00331135" w:rsidP="0073772E">
      <w:pPr>
        <w:pStyle w:val="Kommentaaritekst"/>
      </w:pPr>
      <w:r>
        <w:rPr>
          <w:rStyle w:val="Kommentaariviide"/>
        </w:rPr>
        <w:annotationRef/>
      </w:r>
      <w:r>
        <w:t>Keskkonnamõju otseseks sihtrühmaks on kõik Eestis elavad inimesed, kõige rohkem aga ilmselt inimesed, kes elavad-töötavad linnalises keskkonnas, kus on suurem autoliiklus ja seetõttu ka saastatus. Palume sihtrühma määratlust täpsustada. Tänasel päeval elab Eestis linnalises keskkonnas ligemale 2/3 inimestest, küll aga töötab selles enamgi inimesi.</w:t>
      </w:r>
    </w:p>
  </w:comment>
  <w:comment w:id="42" w:author="Joel Kook" w:date="2023-12-04T15:37:00Z" w:initials="JK">
    <w:p w14:paraId="134C3253" w14:textId="77777777" w:rsidR="00331135" w:rsidRDefault="00331135" w:rsidP="0014688C">
      <w:pPr>
        <w:pStyle w:val="Kommentaaritekst"/>
      </w:pPr>
      <w:r>
        <w:rPr>
          <w:rStyle w:val="Kommentaariviide"/>
        </w:rPr>
        <w:annotationRef/>
      </w:r>
      <w:r>
        <w:t xml:space="preserve">Palume põhjendada, miks leitakse, et kohanemisraskusi ei või siinkohal tekkida (mõju ulatus on hinnatud </w:t>
      </w:r>
      <w:r>
        <w:rPr>
          <w:i/>
          <w:iCs/>
        </w:rPr>
        <w:t>keskmiseks</w:t>
      </w:r>
      <w:r>
        <w:t>), kui küsimus puudutab vähekindlustatud leibkondi ning nt nende liikumisvõimalusi hajaasustuspiirkonnas?</w:t>
      </w:r>
    </w:p>
  </w:comment>
  <w:comment w:id="43" w:author="Joel Kook" w:date="2023-12-04T15:47:00Z" w:initials="JK">
    <w:p w14:paraId="7B10ABA1" w14:textId="77777777" w:rsidR="00166FB0" w:rsidRDefault="00C0004B" w:rsidP="000E3916">
      <w:pPr>
        <w:pStyle w:val="Kommentaaritekst"/>
      </w:pPr>
      <w:r>
        <w:rPr>
          <w:rStyle w:val="Kommentaariviide"/>
        </w:rPr>
        <w:annotationRef/>
      </w:r>
      <w:r w:rsidR="00166FB0">
        <w:t xml:space="preserve">Juhime tähelepanu, et riigil ja ka teistel osalistel seisab ees suur ja vastutustundlik töö teha turul olemasolevate sõidukite valik kättesaadavaks ka maksukoormuse näitaja alusel nii, et inimene saabki valida sõidukeid madalaima maksukoormuse järjestuses. Riik ei saa keerulise arvutusmudeli koostamise järel automaatselt eeldada igaühe võimekust üheselt aru saada, milline oleks just tema jaoks nii maksu- kui ka isiklikest vajadustest lähtuv õige automudel. Võib eeldada, et paljude inimeste jaoks muutub õige automudeli leidmine varasemast palju raskemaks. Täiesti võimalik, et üsna märkimisväärse osa inimeste jaoks on auto olnud siiski valdavalt liikumisvahendiks punktist A punkti B ja see on nende jaoks suur mõtteviisi ja käitumise muutus. Palume mõjuanalüüsis sellega arvestada. Tegemist ei ole lihtsalt </w:t>
      </w:r>
      <w:r w:rsidR="00166FB0">
        <w:rPr>
          <w:i/>
          <w:iCs/>
        </w:rPr>
        <w:t>valides teise sõiduki</w:t>
      </w:r>
      <w:r w:rsidR="00166FB0">
        <w:t xml:space="preserve"> olukorraga.</w:t>
      </w:r>
    </w:p>
  </w:comment>
  <w:comment w:id="44" w:author="Joel Kook" w:date="2023-12-04T15:53:00Z" w:initials="JK">
    <w:p w14:paraId="1844D689" w14:textId="77777777" w:rsidR="00166FB0" w:rsidRDefault="00166FB0" w:rsidP="0081782F">
      <w:pPr>
        <w:pStyle w:val="Kommentaaritekst"/>
      </w:pPr>
      <w:r>
        <w:rPr>
          <w:rStyle w:val="Kommentaariviide"/>
        </w:rPr>
        <w:annotationRef/>
      </w:r>
      <w:r>
        <w:t xml:space="preserve">Tuleks ka märkida, et ka praegu võtab Transpordiamet mootorsõiduki registreerimise eest tasu ehk tasuda tuleb riigilõiv (130 eur). </w:t>
      </w:r>
    </w:p>
  </w:comment>
  <w:comment w:id="45" w:author="Joel Kook" w:date="2023-12-04T15:53:00Z" w:initials="JK">
    <w:p w14:paraId="739899C7" w14:textId="77777777" w:rsidR="00166FB0" w:rsidRDefault="00166FB0" w:rsidP="003B115D">
      <w:pPr>
        <w:pStyle w:val="Kommentaaritekst"/>
      </w:pPr>
      <w:r>
        <w:rPr>
          <w:rStyle w:val="Kommentaariviide"/>
        </w:rPr>
        <w:annotationRef/>
      </w:r>
      <w:r>
        <w:t>Väiksema sissetulekuga leibkondade hulka kuuluvad nii lastega üksikvanemad (u 58 000 leibkonda) kui ka pensioniealised (u 309 000) või pensioni saavad isikud (15 500) ning viimastena mainitud eriti siis, kui elavad üksinda. Kui need inimesed juhtuvad elama hajaasustusega piirkonnas, võib automaksust tulenev mõju neile olla suurim. Maapiirkondades elab teadaolevalt kuni 1/3 Eesti inimestest. Palume mõjuanalüüsi sihtrühmade osas laiendada ning arvnäitajatega täiendada.</w:t>
      </w:r>
    </w:p>
  </w:comment>
  <w:comment w:id="46" w:author="Joel Kook" w:date="2023-12-04T16:17:00Z" w:initials="JK">
    <w:p w14:paraId="64729060" w14:textId="77777777" w:rsidR="00F51172" w:rsidRDefault="00F51172" w:rsidP="00B727ED">
      <w:pPr>
        <w:pStyle w:val="Kommentaaritekst"/>
      </w:pPr>
      <w:r>
        <w:rPr>
          <w:rStyle w:val="Kommentaariviide"/>
        </w:rPr>
        <w:annotationRef/>
      </w:r>
      <w:r>
        <w:t>Kas on hinnatud ka võimalikku riski, mis kaasneb suuremate registreerimistasudega sõiduki omanikele olukorras, kus nende sõidukit liiklusõnnetuse järgselt ei peeta taastamisvääriliseks ning sõiduki maksumus omanikule hüvitataks vaid sõiduki enda hinna, mitte selle kogukulu järgi omanikule. Kas selline risk omanikule on olemas? Sel juhul on risk kõrgem suurema registreerimistasu või registreerimistasu osakaaluga sõidukid endale ostnud isikutele.</w:t>
      </w:r>
    </w:p>
  </w:comment>
  <w:comment w:id="47" w:author="Joel Kook" w:date="2023-12-04T15:53:00Z" w:initials="JK">
    <w:p w14:paraId="09B17151" w14:textId="255AC6B1" w:rsidR="00166FB0" w:rsidRDefault="00166FB0" w:rsidP="00604C0F">
      <w:pPr>
        <w:pStyle w:val="Kommentaaritekst"/>
      </w:pPr>
      <w:r>
        <w:rPr>
          <w:rStyle w:val="Kommentaariviide"/>
        </w:rPr>
        <w:annotationRef/>
      </w:r>
      <w:r>
        <w:t>Ebasoovitavad mõjud on kajastatud liiga ühekülgselt. Ebasoovitava mõju riskid seonduvad kõigi majanduslikult kehval järjel olevate inimestega, kelle valikuks ei pruugi olla milline automudel on mõistlikum, vaid mille arvelt kokku hoida, et suuta olemasoleva auto maks ära maksta. Siin tuleks täiendavalt hinnata vaesusriskis elavaid inimesi ja nende võimalusi liikumiseks.</w:t>
      </w:r>
    </w:p>
  </w:comment>
  <w:comment w:id="48" w:author="Joel Kook" w:date="2023-12-04T15:54:00Z" w:initials="JK">
    <w:p w14:paraId="2B531342" w14:textId="77777777" w:rsidR="00071635" w:rsidRDefault="00071635" w:rsidP="003F2C5B">
      <w:pPr>
        <w:pStyle w:val="Kommentaaritekst"/>
      </w:pPr>
      <w:r>
        <w:rPr>
          <w:rStyle w:val="Kommentaariviide"/>
        </w:rPr>
        <w:annotationRef/>
      </w:r>
      <w:r>
        <w:t xml:space="preserve">Lisada ka asjakohased andmed puuetega inimeste arvu kohta Eestis. Puuetega inimeste osakaal rahvastikust on 9,3% ehk üle 120 000 inimese. Täpsemad näitajad ja viited leiab nt siit: </w:t>
      </w:r>
      <w:hyperlink r:id="rId2" w:history="1">
        <w:r w:rsidRPr="003F2C5B">
          <w:rPr>
            <w:rStyle w:val="Hperlink"/>
          </w:rPr>
          <w:t>https://epikoda.ee/spetsialistile/statistika</w:t>
        </w:r>
      </w:hyperlink>
    </w:p>
  </w:comment>
  <w:comment w:id="49" w:author="Joel Kook" w:date="2023-12-04T15:54:00Z" w:initials="JK">
    <w:p w14:paraId="55239F6D" w14:textId="77777777" w:rsidR="00071635" w:rsidRDefault="00071635" w:rsidP="00082F1E">
      <w:pPr>
        <w:pStyle w:val="Kommentaaritekst"/>
      </w:pPr>
      <w:r>
        <w:rPr>
          <w:rStyle w:val="Kommentaariviide"/>
        </w:rPr>
        <w:annotationRef/>
      </w:r>
      <w:r>
        <w:t>Märkida nende asutuste isikkoosseisude suurus ja kui suur osa inimesi hakkaks uue maksu administreerimisega tegelema. Kas tekiks vajadus palgata ka uusi töötajaid?</w:t>
      </w:r>
    </w:p>
  </w:comment>
  <w:comment w:id="50" w:author="Joel Kook" w:date="2023-12-04T15:55:00Z" w:initials="JK">
    <w:p w14:paraId="073D0CDE" w14:textId="77777777" w:rsidR="00071635" w:rsidRDefault="00071635" w:rsidP="006B1C68">
      <w:pPr>
        <w:pStyle w:val="Kommentaaritekst"/>
      </w:pPr>
      <w:r>
        <w:rPr>
          <w:rStyle w:val="Kommentaariviide"/>
        </w:rPr>
        <w:annotationRef/>
      </w:r>
      <w:r>
        <w:t>Kajastamata on jäänud riigi- ja KOV kulud uue maksu maksjatena asutuste omandis olevate sõidukite eest. Võimalusel tuleks märkida ka vastavad arvud (kui palju on üldse riigil ja KOV-idel sõidukeid ja millises suurusjärgus tuleks hakata maksu maksma).</w:t>
      </w:r>
    </w:p>
  </w:comment>
  <w:comment w:id="51" w:author="Kärt Voor" w:date="2023-12-04T15:56:00Z" w:initials="KV">
    <w:p w14:paraId="24235CD2" w14:textId="1138AEFA" w:rsidR="00072018" w:rsidRDefault="00072018">
      <w:pPr>
        <w:pStyle w:val="Kommentaaritekst"/>
      </w:pPr>
      <w:r>
        <w:rPr>
          <w:rStyle w:val="Kommentaariviide"/>
        </w:rPr>
        <w:annotationRef/>
      </w:r>
      <w:r>
        <w:t xml:space="preserve">Palume seda osa ajakohastada ja eelnõuga kooskõlla viia, sest EN viimases versioonis puuduvad volitusnormid.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7EC4900" w15:done="0"/>
  <w15:commentEx w15:paraId="507B4624" w15:done="0"/>
  <w15:commentEx w15:paraId="2B8188A6" w15:done="0"/>
  <w15:commentEx w15:paraId="57F82C59" w15:done="0"/>
  <w15:commentEx w15:paraId="0FC96181" w15:done="0"/>
  <w15:commentEx w15:paraId="63A14D77" w15:done="0"/>
  <w15:commentEx w15:paraId="7FA04261" w15:done="0"/>
  <w15:commentEx w15:paraId="5526C752" w15:done="0"/>
  <w15:commentEx w15:paraId="24483109" w15:done="0"/>
  <w15:commentEx w15:paraId="775AEBE4" w15:done="0"/>
  <w15:commentEx w15:paraId="74FF48AD" w15:done="0"/>
  <w15:commentEx w15:paraId="6871AEB6" w15:done="0"/>
  <w15:commentEx w15:paraId="3DA20A9A" w15:done="0"/>
  <w15:commentEx w15:paraId="7471006F" w15:done="0"/>
  <w15:commentEx w15:paraId="17D6A7AE" w15:done="0"/>
  <w15:commentEx w15:paraId="1AADA76C" w15:done="0"/>
  <w15:commentEx w15:paraId="3A77D264" w15:done="0"/>
  <w15:commentEx w15:paraId="2768FC72" w15:done="0"/>
  <w15:commentEx w15:paraId="7CD16F15" w15:done="0"/>
  <w15:commentEx w15:paraId="7B939466" w15:done="0"/>
  <w15:commentEx w15:paraId="134C3253" w15:done="0"/>
  <w15:commentEx w15:paraId="7B10ABA1" w15:done="0"/>
  <w15:commentEx w15:paraId="1844D689" w15:done="0"/>
  <w15:commentEx w15:paraId="739899C7" w15:done="0"/>
  <w15:commentEx w15:paraId="64729060" w15:done="0"/>
  <w15:commentEx w15:paraId="09B17151" w15:done="0"/>
  <w15:commentEx w15:paraId="2B531342" w15:done="0"/>
  <w15:commentEx w15:paraId="55239F6D" w15:done="0"/>
  <w15:commentEx w15:paraId="073D0CDE" w15:done="0"/>
  <w15:commentEx w15:paraId="24235CD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18614E" w16cex:dateUtc="2023-12-04T12:31:00Z"/>
  <w16cex:commentExtensible w16cex:durableId="291861E6" w16cex:dateUtc="2023-12-04T12:34:00Z"/>
  <w16cex:commentExtensible w16cex:durableId="29186767" w16cex:dateUtc="2023-12-04T12:57:00Z"/>
  <w16cex:commentExtensible w16cex:durableId="291865C6" w16cex:dateUtc="2023-12-04T12:50:00Z"/>
  <w16cex:commentExtensible w16cex:durableId="291868B3" w16cex:dateUtc="2023-12-04T13:03:00Z"/>
  <w16cex:commentExtensible w16cex:durableId="2918698F" w16cex:dateUtc="2023-12-04T13:06:00Z"/>
  <w16cex:commentExtensible w16cex:durableId="29186A53" w16cex:dateUtc="2023-12-04T13:10:00Z"/>
  <w16cex:commentExtensible w16cex:durableId="291877DE" w16cex:dateUtc="2023-12-04T14:07:00Z"/>
  <w16cex:commentExtensible w16cex:durableId="291878B0" w16cex:dateUtc="2023-12-04T14:11:00Z"/>
  <w16cex:commentExtensible w16cex:durableId="29186BC3" w16cex:dateUtc="2023-12-04T13:16:00Z"/>
  <w16cex:commentExtensible w16cex:durableId="29186C9D" w16cex:dateUtc="2023-12-04T13:19:00Z"/>
  <w16cex:commentExtensible w16cex:durableId="29186D0A" w16cex:dateUtc="2023-12-04T13:21:00Z"/>
  <w16cex:commentExtensible w16cex:durableId="29186D51" w16cex:dateUtc="2023-12-04T13:22:00Z"/>
  <w16cex:commentExtensible w16cex:durableId="29186E3A" w16cex:dateUtc="2023-12-04T13:26:00Z"/>
  <w16cex:commentExtensible w16cex:durableId="29186E94" w16cex:dateUtc="2023-12-04T13:28:00Z"/>
  <w16cex:commentExtensible w16cex:durableId="29186EE5" w16cex:dateUtc="2023-12-04T13:29:00Z"/>
  <w16cex:commentExtensible w16cex:durableId="29187073" w16cex:dateUtc="2023-12-04T13:36:00Z"/>
  <w16cex:commentExtensible w16cex:durableId="291870AB" w16cex:dateUtc="2023-12-04T13:37:00Z"/>
  <w16cex:commentExtensible w16cex:durableId="29187306" w16cex:dateUtc="2023-12-04T13:47:00Z"/>
  <w16cex:commentExtensible w16cex:durableId="29187468" w16cex:dateUtc="2023-12-04T13:53:00Z"/>
  <w16cex:commentExtensible w16cex:durableId="29187482" w16cex:dateUtc="2023-12-04T13:53:00Z"/>
  <w16cex:commentExtensible w16cex:durableId="29187A25" w16cex:dateUtc="2023-12-04T14:17:00Z"/>
  <w16cex:commentExtensible w16cex:durableId="29187497" w16cex:dateUtc="2023-12-04T13:53:00Z"/>
  <w16cex:commentExtensible w16cex:durableId="291874B3" w16cex:dateUtc="2023-12-04T13:54:00Z"/>
  <w16cex:commentExtensible w16cex:durableId="291874C8" w16cex:dateUtc="2023-12-04T13:54:00Z"/>
  <w16cex:commentExtensible w16cex:durableId="291874E8" w16cex:dateUtc="2023-12-04T13: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EC4900" w16cid:durableId="2918614E"/>
  <w16cid:commentId w16cid:paraId="507B4624" w16cid:durableId="291861E6"/>
  <w16cid:commentId w16cid:paraId="2B8188A6" w16cid:durableId="29186767"/>
  <w16cid:commentId w16cid:paraId="57F82C59" w16cid:durableId="291865C6"/>
  <w16cid:commentId w16cid:paraId="0FC96181" w16cid:durableId="291868B3"/>
  <w16cid:commentId w16cid:paraId="63A14D77" w16cid:durableId="2918698F"/>
  <w16cid:commentId w16cid:paraId="7FA04261" w16cid:durableId="29186A53"/>
  <w16cid:commentId w16cid:paraId="5526C752" w16cid:durableId="29187689"/>
  <w16cid:commentId w16cid:paraId="24483109" w16cid:durableId="291877DE"/>
  <w16cid:commentId w16cid:paraId="775AEBE4" w16cid:durableId="291878B0"/>
  <w16cid:commentId w16cid:paraId="74FF48AD" w16cid:durableId="2918763C"/>
  <w16cid:commentId w16cid:paraId="6871AEB6" w16cid:durableId="291875D9"/>
  <w16cid:commentId w16cid:paraId="3DA20A9A" w16cid:durableId="29186BC3"/>
  <w16cid:commentId w16cid:paraId="7471006F" w16cid:durableId="29186C9D"/>
  <w16cid:commentId w16cid:paraId="17D6A7AE" w16cid:durableId="29186D0A"/>
  <w16cid:commentId w16cid:paraId="1AADA76C" w16cid:durableId="29186D51"/>
  <w16cid:commentId w16cid:paraId="3A77D264" w16cid:durableId="29186E3A"/>
  <w16cid:commentId w16cid:paraId="2768FC72" w16cid:durableId="29186E94"/>
  <w16cid:commentId w16cid:paraId="7CD16F15" w16cid:durableId="29186EE5"/>
  <w16cid:commentId w16cid:paraId="7B939466" w16cid:durableId="29187073"/>
  <w16cid:commentId w16cid:paraId="134C3253" w16cid:durableId="291870AB"/>
  <w16cid:commentId w16cid:paraId="7B10ABA1" w16cid:durableId="29187306"/>
  <w16cid:commentId w16cid:paraId="1844D689" w16cid:durableId="29187468"/>
  <w16cid:commentId w16cid:paraId="739899C7" w16cid:durableId="29187482"/>
  <w16cid:commentId w16cid:paraId="64729060" w16cid:durableId="29187A25"/>
  <w16cid:commentId w16cid:paraId="09B17151" w16cid:durableId="29187497"/>
  <w16cid:commentId w16cid:paraId="2B531342" w16cid:durableId="291874B3"/>
  <w16cid:commentId w16cid:paraId="55239F6D" w16cid:durableId="291874C8"/>
  <w16cid:commentId w16cid:paraId="073D0CDE" w16cid:durableId="291874E8"/>
  <w16cid:commentId w16cid:paraId="24235CD2" w16cid:durableId="2918753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F2AA0" w14:textId="77777777" w:rsidR="00ED0A5C" w:rsidRDefault="00ED0A5C" w:rsidP="00B11254">
      <w:r>
        <w:separator/>
      </w:r>
    </w:p>
  </w:endnote>
  <w:endnote w:type="continuationSeparator" w:id="0">
    <w:p w14:paraId="3316BEFF" w14:textId="77777777" w:rsidR="00ED0A5C" w:rsidRDefault="00ED0A5C" w:rsidP="00B11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1085751"/>
      <w:docPartObj>
        <w:docPartGallery w:val="Page Numbers (Bottom of Page)"/>
        <w:docPartUnique/>
      </w:docPartObj>
    </w:sdtPr>
    <w:sdtEndPr/>
    <w:sdtContent>
      <w:p w14:paraId="1F6C6C0B" w14:textId="5C0D7901" w:rsidR="00ED0A5C" w:rsidRDefault="00ED0A5C">
        <w:pPr>
          <w:pStyle w:val="Jalus"/>
          <w:jc w:val="center"/>
        </w:pPr>
        <w:r>
          <w:fldChar w:fldCharType="begin"/>
        </w:r>
        <w:r>
          <w:instrText>PAGE   \* MERGEFORMAT</w:instrText>
        </w:r>
        <w:r>
          <w:fldChar w:fldCharType="separate"/>
        </w:r>
        <w:r>
          <w:t>2</w:t>
        </w:r>
        <w:r>
          <w:fldChar w:fldCharType="end"/>
        </w:r>
      </w:p>
    </w:sdtContent>
  </w:sdt>
  <w:p w14:paraId="34C7D48D" w14:textId="77777777" w:rsidR="00ED0A5C" w:rsidRDefault="00ED0A5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A7466" w14:textId="77777777" w:rsidR="00ED0A5C" w:rsidRDefault="00ED0A5C" w:rsidP="00B11254">
      <w:r>
        <w:separator/>
      </w:r>
    </w:p>
  </w:footnote>
  <w:footnote w:type="continuationSeparator" w:id="0">
    <w:p w14:paraId="618B3AEF" w14:textId="77777777" w:rsidR="00ED0A5C" w:rsidRDefault="00ED0A5C" w:rsidP="00B11254">
      <w:r>
        <w:continuationSeparator/>
      </w:r>
    </w:p>
  </w:footnote>
  <w:footnote w:id="1">
    <w:p w14:paraId="74AF7BBB" w14:textId="77777777" w:rsidR="00ED0A5C" w:rsidRPr="00F7532E" w:rsidRDefault="00ED0A5C" w:rsidP="0010601E">
      <w:pPr>
        <w:pStyle w:val="Allmrkusetekst"/>
        <w:rPr>
          <w:rFonts w:ascii="Calibri" w:hAnsi="Calibri" w:cs="Calibri"/>
          <w:sz w:val="16"/>
          <w:szCs w:val="16"/>
        </w:rPr>
      </w:pPr>
      <w:r w:rsidRPr="00F7532E">
        <w:rPr>
          <w:rStyle w:val="Allmrkuseviide"/>
          <w:rFonts w:ascii="Calibri" w:hAnsi="Calibri" w:cs="Calibri"/>
          <w:sz w:val="16"/>
          <w:szCs w:val="16"/>
        </w:rPr>
        <w:footnoteRef/>
      </w:r>
      <w:r w:rsidRPr="00F7532E">
        <w:rPr>
          <w:rFonts w:ascii="Calibri" w:hAnsi="Calibri" w:cs="Calibri"/>
          <w:sz w:val="16"/>
          <w:szCs w:val="16"/>
        </w:rPr>
        <w:t xml:space="preserve"> </w:t>
      </w:r>
      <w:hyperlink r:id="rId1" w:history="1">
        <w:r w:rsidRPr="00F7532E">
          <w:rPr>
            <w:rStyle w:val="Hperlink"/>
            <w:rFonts w:ascii="Calibri" w:hAnsi="Calibri" w:cs="Calibri"/>
            <w:sz w:val="16"/>
            <w:szCs w:val="16"/>
          </w:rPr>
          <w:t>https://valitsus.prelive.vportal.ee/media/6186/download</w:t>
        </w:r>
      </w:hyperlink>
      <w:r w:rsidRPr="00F7532E">
        <w:rPr>
          <w:rStyle w:val="Hperlink"/>
          <w:rFonts w:ascii="Calibri" w:hAnsi="Calibri" w:cs="Calibri"/>
          <w:sz w:val="16"/>
          <w:szCs w:val="16"/>
        </w:rPr>
        <w:t>.</w:t>
      </w:r>
      <w:r w:rsidRPr="00F7532E">
        <w:rPr>
          <w:rFonts w:ascii="Calibri" w:hAnsi="Calibri" w:cs="Calibri"/>
          <w:sz w:val="16"/>
          <w:szCs w:val="16"/>
        </w:rPr>
        <w:t xml:space="preserve"> </w:t>
      </w:r>
    </w:p>
  </w:footnote>
  <w:footnote w:id="2">
    <w:p w14:paraId="6787672E" w14:textId="77777777" w:rsidR="00ED0A5C" w:rsidRDefault="00ED0A5C" w:rsidP="00EB4BCD">
      <w:pPr>
        <w:pStyle w:val="Allmrkusetekst"/>
      </w:pPr>
      <w:r>
        <w:rPr>
          <w:rStyle w:val="Allmrkuseviide"/>
        </w:rPr>
        <w:footnoteRef/>
      </w:r>
      <w:r>
        <w:t xml:space="preserve"> </w:t>
      </w:r>
      <w:hyperlink r:id="rId2" w:history="1">
        <w:r w:rsidRPr="00E75A1C">
          <w:rPr>
            <w:rStyle w:val="Hperlink"/>
          </w:rPr>
          <w:t>https://www.acea.auto/files/ACEA-report-vehicles-in-use-europe-2023.pdf</w:t>
        </w:r>
      </w:hyperlink>
      <w:r>
        <w:t xml:space="preserve"> </w:t>
      </w:r>
    </w:p>
  </w:footnote>
  <w:footnote w:id="3">
    <w:p w14:paraId="49E738B4" w14:textId="77777777" w:rsidR="00ED0A5C" w:rsidRDefault="00ED0A5C" w:rsidP="00EB4BCD">
      <w:pPr>
        <w:pStyle w:val="Allmrkusetekst"/>
      </w:pPr>
      <w:r>
        <w:rPr>
          <w:rStyle w:val="Allmrkuseviide"/>
        </w:rPr>
        <w:footnoteRef/>
      </w:r>
      <w:r>
        <w:t xml:space="preserve"> </w:t>
      </w:r>
      <w:hyperlink r:id="rId3" w:history="1">
        <w:r w:rsidRPr="00E75A1C">
          <w:rPr>
            <w:rStyle w:val="Hperlink"/>
          </w:rPr>
          <w:t>https://climate-energy.eea.europa.eu/topics/transport/emissions-from-cars/data</w:t>
        </w:r>
      </w:hyperlink>
      <w:r>
        <w:t xml:space="preserve"> </w:t>
      </w:r>
    </w:p>
  </w:footnote>
  <w:footnote w:id="4">
    <w:p w14:paraId="1FDEE767" w14:textId="77777777" w:rsidR="00ED0A5C" w:rsidRPr="00F7532E" w:rsidRDefault="00ED0A5C" w:rsidP="00E26391">
      <w:pPr>
        <w:pStyle w:val="Allmrkusetekst"/>
        <w:rPr>
          <w:rFonts w:ascii="Calibri" w:hAnsi="Calibri" w:cs="Calibri"/>
          <w:sz w:val="16"/>
          <w:szCs w:val="16"/>
        </w:rPr>
      </w:pPr>
      <w:r w:rsidRPr="00F7532E">
        <w:rPr>
          <w:rStyle w:val="Allmrkuseviide"/>
          <w:rFonts w:ascii="Calibri" w:hAnsi="Calibri" w:cs="Calibri"/>
          <w:sz w:val="16"/>
          <w:szCs w:val="16"/>
        </w:rPr>
        <w:footnoteRef/>
      </w:r>
      <w:r w:rsidRPr="00F7532E">
        <w:rPr>
          <w:rFonts w:ascii="Calibri" w:hAnsi="Calibri" w:cs="Calibri"/>
          <w:sz w:val="16"/>
          <w:szCs w:val="16"/>
        </w:rPr>
        <w:t xml:space="preserve"> Sõiduki </w:t>
      </w:r>
      <w:r w:rsidRPr="00F7532E">
        <w:rPr>
          <w:rFonts w:ascii="Calibri" w:hAnsi="Calibri" w:cs="Calibri"/>
          <w:b/>
          <w:sz w:val="16"/>
          <w:szCs w:val="16"/>
        </w:rPr>
        <w:t xml:space="preserve">tootmisel </w:t>
      </w:r>
      <w:r w:rsidRPr="00F7532E">
        <w:rPr>
          <w:rFonts w:ascii="Calibri" w:hAnsi="Calibri" w:cs="Calibri"/>
          <w:sz w:val="16"/>
          <w:szCs w:val="16"/>
        </w:rPr>
        <w:t>tekkiva keskkonnakoormusega tegelevad need riigid, kus autosid toodetakse läbi selle, et maksustavad ressursse ja reostust jms. Automaksu disainis võib-olla ei peakski sellega arvestama ja tuleks võtta eelduseks, et tootmise ja käitlemise etapi keskkonna</w:t>
      </w:r>
      <w:r w:rsidRPr="00F7532E">
        <w:rPr>
          <w:rFonts w:ascii="Calibri" w:hAnsi="Calibri" w:cs="Calibri"/>
          <w:sz w:val="16"/>
          <w:szCs w:val="16"/>
        </w:rPr>
        <w:softHyphen/>
        <w:t>koormusega tegelevad muud maksud ja regulatsioonid.</w:t>
      </w:r>
    </w:p>
  </w:footnote>
  <w:footnote w:id="5">
    <w:p w14:paraId="7E5E0B1D" w14:textId="77777777" w:rsidR="00ED0A5C" w:rsidRPr="009A178F" w:rsidRDefault="00ED0A5C" w:rsidP="0015017D">
      <w:pPr>
        <w:pStyle w:val="Allmrkusetekst"/>
        <w:rPr>
          <w:sz w:val="16"/>
          <w:szCs w:val="16"/>
        </w:rPr>
      </w:pPr>
      <w:r w:rsidRPr="00F7532E">
        <w:rPr>
          <w:rStyle w:val="Allmrkuseviide"/>
          <w:rFonts w:ascii="Calibri" w:hAnsi="Calibri" w:cs="Calibri"/>
          <w:sz w:val="16"/>
          <w:szCs w:val="16"/>
        </w:rPr>
        <w:footnoteRef/>
      </w:r>
      <w:r w:rsidRPr="00F7532E">
        <w:rPr>
          <w:rFonts w:ascii="Calibri" w:hAnsi="Calibri" w:cs="Calibri"/>
          <w:sz w:val="16"/>
          <w:szCs w:val="16"/>
        </w:rPr>
        <w:t xml:space="preserve"> </w:t>
      </w:r>
      <w:hyperlink r:id="rId4" w:history="1">
        <w:r w:rsidRPr="009A178F">
          <w:rPr>
            <w:rStyle w:val="Hperlink"/>
            <w:sz w:val="16"/>
            <w:szCs w:val="16"/>
          </w:rPr>
          <w:t>https://www.riigiteataja.ee/akt/310022023003</w:t>
        </w:r>
      </w:hyperlink>
      <w:r w:rsidRPr="009A178F">
        <w:rPr>
          <w:rStyle w:val="Hperlink"/>
          <w:sz w:val="16"/>
          <w:szCs w:val="16"/>
        </w:rPr>
        <w:t>.</w:t>
      </w:r>
      <w:r w:rsidRPr="009A178F">
        <w:rPr>
          <w:sz w:val="16"/>
          <w:szCs w:val="16"/>
        </w:rPr>
        <w:t xml:space="preserve"> </w:t>
      </w:r>
    </w:p>
  </w:footnote>
  <w:footnote w:id="6">
    <w:p w14:paraId="78DD5257" w14:textId="77777777" w:rsidR="00ED0A5C" w:rsidRPr="009A178F" w:rsidRDefault="00ED0A5C" w:rsidP="0015017D">
      <w:pPr>
        <w:pStyle w:val="Allmrkusetekst"/>
        <w:rPr>
          <w:sz w:val="16"/>
          <w:szCs w:val="16"/>
        </w:rPr>
      </w:pPr>
      <w:r w:rsidRPr="009A178F">
        <w:rPr>
          <w:rStyle w:val="Allmrkuseviide"/>
          <w:sz w:val="16"/>
          <w:szCs w:val="16"/>
        </w:rPr>
        <w:footnoteRef/>
      </w:r>
      <w:r w:rsidRPr="009A178F">
        <w:rPr>
          <w:sz w:val="16"/>
          <w:szCs w:val="16"/>
        </w:rPr>
        <w:t xml:space="preserve"> </w:t>
      </w:r>
      <w:hyperlink r:id="rId5" w:history="1">
        <w:r w:rsidRPr="009A178F">
          <w:rPr>
            <w:rStyle w:val="Hperlink"/>
            <w:sz w:val="16"/>
            <w:szCs w:val="16"/>
          </w:rPr>
          <w:t>https://valitsus.ee/strateegia-eesti-2035-arengukavad-ja-planeering/strateegia</w:t>
        </w:r>
      </w:hyperlink>
      <w:r w:rsidRPr="009A178F">
        <w:rPr>
          <w:rStyle w:val="Hperlink"/>
          <w:sz w:val="16"/>
          <w:szCs w:val="16"/>
        </w:rPr>
        <w:t>.</w:t>
      </w:r>
      <w:r w:rsidRPr="009A178F">
        <w:rPr>
          <w:sz w:val="16"/>
          <w:szCs w:val="16"/>
        </w:rPr>
        <w:t xml:space="preserve"> </w:t>
      </w:r>
    </w:p>
  </w:footnote>
  <w:footnote w:id="7">
    <w:p w14:paraId="5DACC8B8" w14:textId="77777777" w:rsidR="00ED0A5C" w:rsidRPr="009A178F" w:rsidRDefault="00ED0A5C" w:rsidP="0015017D">
      <w:pPr>
        <w:pStyle w:val="Allmrkusetekst"/>
      </w:pPr>
      <w:r w:rsidRPr="009A178F">
        <w:rPr>
          <w:rStyle w:val="Allmrkuseviide"/>
        </w:rPr>
        <w:footnoteRef/>
      </w:r>
      <w:r w:rsidRPr="009A178F">
        <w:t xml:space="preserve"> </w:t>
      </w:r>
      <w:hyperlink r:id="rId6" w:history="1">
        <w:r w:rsidRPr="009A178F">
          <w:rPr>
            <w:rStyle w:val="Hperlink"/>
            <w:sz w:val="18"/>
            <w:szCs w:val="18"/>
          </w:rPr>
          <w:t>https://www.riigiteataja.ee/akt/315052021012</w:t>
        </w:r>
      </w:hyperlink>
      <w:r w:rsidRPr="009A178F">
        <w:t xml:space="preserve">  </w:t>
      </w:r>
    </w:p>
  </w:footnote>
  <w:footnote w:id="8">
    <w:p w14:paraId="489D1116" w14:textId="77777777" w:rsidR="00ED0A5C" w:rsidRPr="009A178F" w:rsidRDefault="00ED0A5C" w:rsidP="0015017D">
      <w:pPr>
        <w:pStyle w:val="Allmrkusetekst"/>
        <w:rPr>
          <w:sz w:val="16"/>
          <w:szCs w:val="16"/>
        </w:rPr>
      </w:pPr>
      <w:r w:rsidRPr="009A178F">
        <w:rPr>
          <w:rStyle w:val="Allmrkuseviide"/>
          <w:sz w:val="16"/>
          <w:szCs w:val="16"/>
        </w:rPr>
        <w:footnoteRef/>
      </w:r>
      <w:r w:rsidRPr="009A178F">
        <w:rPr>
          <w:sz w:val="16"/>
          <w:szCs w:val="16"/>
        </w:rPr>
        <w:t xml:space="preserve"> </w:t>
      </w:r>
      <w:hyperlink r:id="rId7" w:history="1">
        <w:r w:rsidRPr="009A178F">
          <w:rPr>
            <w:rStyle w:val="Hperlink"/>
            <w:sz w:val="16"/>
            <w:szCs w:val="16"/>
          </w:rPr>
          <w:t>https://www.riigiteataja.ee/akt/324102017001</w:t>
        </w:r>
      </w:hyperlink>
      <w:r w:rsidRPr="009A178F">
        <w:rPr>
          <w:rStyle w:val="Hperlink"/>
          <w:sz w:val="16"/>
          <w:szCs w:val="16"/>
        </w:rPr>
        <w:t>.</w:t>
      </w:r>
      <w:r w:rsidRPr="009A178F">
        <w:rPr>
          <w:sz w:val="16"/>
          <w:szCs w:val="16"/>
        </w:rPr>
        <w:t xml:space="preserve"> </w:t>
      </w:r>
    </w:p>
  </w:footnote>
  <w:footnote w:id="9">
    <w:p w14:paraId="4CA55574" w14:textId="77777777" w:rsidR="00ED0A5C" w:rsidRPr="00F7532E" w:rsidRDefault="00ED0A5C" w:rsidP="0015017D">
      <w:pPr>
        <w:pStyle w:val="Allmrkusetekst"/>
        <w:rPr>
          <w:rFonts w:ascii="Calibri" w:hAnsi="Calibri" w:cs="Calibri"/>
          <w:sz w:val="16"/>
          <w:szCs w:val="16"/>
        </w:rPr>
      </w:pPr>
      <w:r w:rsidRPr="009A178F">
        <w:rPr>
          <w:rStyle w:val="Allmrkuseviide"/>
          <w:sz w:val="16"/>
          <w:szCs w:val="16"/>
        </w:rPr>
        <w:footnoteRef/>
      </w:r>
      <w:r w:rsidRPr="009A178F">
        <w:rPr>
          <w:sz w:val="16"/>
          <w:szCs w:val="16"/>
        </w:rPr>
        <w:t xml:space="preserve"> </w:t>
      </w:r>
      <w:hyperlink r:id="rId8" w:history="1">
        <w:r w:rsidRPr="009A178F">
          <w:rPr>
            <w:rStyle w:val="Hperlink"/>
            <w:sz w:val="16"/>
            <w:szCs w:val="16"/>
          </w:rPr>
          <w:t>https://www.riigiteataja.ee/akt/107032023076</w:t>
        </w:r>
      </w:hyperlink>
      <w:r w:rsidRPr="00F7532E">
        <w:rPr>
          <w:rStyle w:val="Hperlink"/>
          <w:rFonts w:ascii="Calibri" w:hAnsi="Calibri" w:cs="Calibri"/>
          <w:sz w:val="16"/>
          <w:szCs w:val="16"/>
        </w:rPr>
        <w:t>.</w:t>
      </w:r>
      <w:r w:rsidRPr="00F7532E">
        <w:rPr>
          <w:rFonts w:ascii="Calibri" w:hAnsi="Calibri" w:cs="Calibri"/>
          <w:sz w:val="16"/>
          <w:szCs w:val="16"/>
        </w:rPr>
        <w:t xml:space="preserve"> </w:t>
      </w:r>
    </w:p>
  </w:footnote>
  <w:footnote w:id="10">
    <w:p w14:paraId="7DCC2285" w14:textId="77777777" w:rsidR="00ED0A5C" w:rsidRPr="00F7532E" w:rsidRDefault="00ED0A5C" w:rsidP="0015017D">
      <w:pPr>
        <w:pStyle w:val="Allmrkusetekst"/>
        <w:rPr>
          <w:rFonts w:ascii="Calibri" w:hAnsi="Calibri" w:cs="Calibri"/>
          <w:sz w:val="16"/>
          <w:szCs w:val="16"/>
        </w:rPr>
      </w:pPr>
      <w:r w:rsidRPr="00F7532E">
        <w:rPr>
          <w:rStyle w:val="Allmrkuseviide"/>
          <w:rFonts w:ascii="Calibri" w:hAnsi="Calibri" w:cs="Calibri"/>
          <w:sz w:val="16"/>
          <w:szCs w:val="16"/>
        </w:rPr>
        <w:footnoteRef/>
      </w:r>
      <w:r w:rsidRPr="00F7532E">
        <w:rPr>
          <w:rFonts w:ascii="Calibri" w:hAnsi="Calibri" w:cs="Calibri"/>
          <w:sz w:val="16"/>
          <w:szCs w:val="16"/>
        </w:rPr>
        <w:t xml:space="preserve"> </w:t>
      </w:r>
      <w:hyperlink r:id="rId9" w:history="1">
        <w:r w:rsidRPr="00F7532E">
          <w:rPr>
            <w:rStyle w:val="Hperlink"/>
            <w:rFonts w:ascii="Calibri" w:hAnsi="Calibri" w:cs="Calibri"/>
            <w:sz w:val="16"/>
            <w:szCs w:val="16"/>
          </w:rPr>
          <w:t>https://valitsus.ee/media/4253/download</w:t>
        </w:r>
      </w:hyperlink>
      <w:r w:rsidRPr="00F7532E">
        <w:rPr>
          <w:rStyle w:val="Hperlink"/>
          <w:rFonts w:ascii="Calibri" w:hAnsi="Calibri" w:cs="Calibri"/>
          <w:sz w:val="16"/>
          <w:szCs w:val="16"/>
        </w:rPr>
        <w:t>.</w:t>
      </w:r>
      <w:r w:rsidRPr="00F7532E">
        <w:rPr>
          <w:rFonts w:ascii="Calibri" w:hAnsi="Calibri" w:cs="Calibri"/>
          <w:sz w:val="16"/>
          <w:szCs w:val="16"/>
        </w:rPr>
        <w:t xml:space="preserve"> </w:t>
      </w:r>
    </w:p>
  </w:footnote>
  <w:footnote w:id="11">
    <w:p w14:paraId="1B55514A" w14:textId="77777777" w:rsidR="00ED0A5C" w:rsidRPr="00F7532E" w:rsidRDefault="00ED0A5C" w:rsidP="0015017D">
      <w:pPr>
        <w:pStyle w:val="Allmrkusetekst"/>
        <w:rPr>
          <w:rFonts w:ascii="Calibri" w:hAnsi="Calibri" w:cs="Calibri"/>
          <w:sz w:val="16"/>
          <w:szCs w:val="16"/>
        </w:rPr>
      </w:pPr>
      <w:r w:rsidRPr="00F7532E">
        <w:rPr>
          <w:rStyle w:val="Allmrkuseviide"/>
          <w:rFonts w:ascii="Calibri" w:hAnsi="Calibri" w:cs="Calibri"/>
          <w:sz w:val="16"/>
          <w:szCs w:val="16"/>
        </w:rPr>
        <w:footnoteRef/>
      </w:r>
      <w:r w:rsidRPr="00F7532E">
        <w:rPr>
          <w:rFonts w:ascii="Calibri" w:hAnsi="Calibri" w:cs="Calibri"/>
          <w:sz w:val="16"/>
          <w:szCs w:val="16"/>
        </w:rPr>
        <w:t xml:space="preserve"> </w:t>
      </w:r>
      <w:hyperlink r:id="rId10" w:history="1">
        <w:r w:rsidRPr="00F7532E">
          <w:rPr>
            <w:rStyle w:val="Hperlink"/>
            <w:rFonts w:ascii="Calibri" w:hAnsi="Calibri" w:cs="Calibri"/>
            <w:sz w:val="16"/>
            <w:szCs w:val="16"/>
          </w:rPr>
          <w:t>https://eur-lex.europa.eu/legal-content/ET/TXT/?uri=CELEX:32021R1119</w:t>
        </w:r>
      </w:hyperlink>
      <w:r w:rsidRPr="00F7532E">
        <w:rPr>
          <w:rStyle w:val="Hperlink"/>
          <w:rFonts w:ascii="Calibri" w:hAnsi="Calibri" w:cs="Calibri"/>
          <w:sz w:val="16"/>
          <w:szCs w:val="16"/>
        </w:rPr>
        <w:t xml:space="preserve">. </w:t>
      </w:r>
    </w:p>
  </w:footnote>
  <w:footnote w:id="12">
    <w:p w14:paraId="331C38DC" w14:textId="77777777" w:rsidR="00ED0A5C" w:rsidRPr="00F7532E" w:rsidRDefault="00ED0A5C" w:rsidP="0015017D">
      <w:pPr>
        <w:pStyle w:val="Allmrkusetekst"/>
        <w:rPr>
          <w:rFonts w:ascii="Calibri" w:hAnsi="Calibri" w:cs="Calibri"/>
          <w:sz w:val="16"/>
          <w:szCs w:val="16"/>
        </w:rPr>
      </w:pPr>
      <w:r w:rsidRPr="00F7532E">
        <w:rPr>
          <w:rStyle w:val="Allmrkuseviide"/>
          <w:rFonts w:ascii="Calibri" w:hAnsi="Calibri" w:cs="Calibri"/>
          <w:sz w:val="16"/>
          <w:szCs w:val="16"/>
        </w:rPr>
        <w:footnoteRef/>
      </w:r>
      <w:r w:rsidRPr="00F7532E">
        <w:rPr>
          <w:rFonts w:ascii="Calibri" w:hAnsi="Calibri" w:cs="Calibri"/>
          <w:sz w:val="16"/>
          <w:szCs w:val="16"/>
        </w:rPr>
        <w:t xml:space="preserve"> </w:t>
      </w:r>
      <w:hyperlink r:id="rId11" w:history="1">
        <w:r w:rsidRPr="00F7532E">
          <w:rPr>
            <w:rStyle w:val="Hperlink"/>
            <w:rFonts w:ascii="Calibri" w:hAnsi="Calibri" w:cs="Calibri"/>
            <w:sz w:val="16"/>
            <w:szCs w:val="16"/>
          </w:rPr>
          <w:t>https://eur-lex.europa.eu/legal-content/ET/TXT/HTML/?uri=CELEX:52021DC0550&amp;qid=1627632350370</w:t>
        </w:r>
      </w:hyperlink>
      <w:r w:rsidRPr="00F7532E">
        <w:rPr>
          <w:rStyle w:val="Hperlink"/>
          <w:rFonts w:ascii="Calibri" w:hAnsi="Calibri" w:cs="Calibri"/>
          <w:sz w:val="16"/>
          <w:szCs w:val="16"/>
        </w:rPr>
        <w:t xml:space="preserve">. </w:t>
      </w:r>
    </w:p>
  </w:footnote>
  <w:footnote w:id="13">
    <w:p w14:paraId="5CBE1381" w14:textId="77777777" w:rsidR="00ED0A5C" w:rsidRPr="00F7532E" w:rsidRDefault="00ED0A5C" w:rsidP="0015017D">
      <w:pPr>
        <w:pStyle w:val="Allmrkusetekst"/>
        <w:rPr>
          <w:rFonts w:ascii="Calibri" w:hAnsi="Calibri" w:cs="Calibri"/>
          <w:sz w:val="16"/>
          <w:szCs w:val="16"/>
        </w:rPr>
      </w:pPr>
      <w:r w:rsidRPr="00F7532E">
        <w:rPr>
          <w:rStyle w:val="Allmrkuseviide"/>
          <w:rFonts w:ascii="Calibri" w:hAnsi="Calibri" w:cs="Calibri"/>
          <w:sz w:val="16"/>
          <w:szCs w:val="16"/>
        </w:rPr>
        <w:footnoteRef/>
      </w:r>
      <w:r w:rsidRPr="00F7532E">
        <w:rPr>
          <w:rFonts w:ascii="Calibri" w:hAnsi="Calibri" w:cs="Calibri"/>
          <w:sz w:val="16"/>
          <w:szCs w:val="16"/>
        </w:rPr>
        <w:t xml:space="preserve"> </w:t>
      </w:r>
      <w:hyperlink r:id="rId12" w:history="1">
        <w:r w:rsidRPr="00F7532E">
          <w:rPr>
            <w:rStyle w:val="Hperlink"/>
            <w:rFonts w:ascii="Calibri" w:hAnsi="Calibri" w:cs="Calibri"/>
            <w:sz w:val="16"/>
            <w:szCs w:val="16"/>
          </w:rPr>
          <w:t>https://eur-lex.europa.eu/legal-content/Et/TXT/?uri=CELEX:32023R0857</w:t>
        </w:r>
      </w:hyperlink>
      <w:r w:rsidRPr="00F7532E">
        <w:rPr>
          <w:rStyle w:val="Hperlink"/>
          <w:rFonts w:ascii="Calibri" w:hAnsi="Calibri" w:cs="Calibri"/>
          <w:sz w:val="16"/>
          <w:szCs w:val="16"/>
        </w:rPr>
        <w:t>.</w:t>
      </w:r>
      <w:r w:rsidRPr="00F7532E">
        <w:rPr>
          <w:rFonts w:ascii="Calibri" w:hAnsi="Calibri" w:cs="Calibri"/>
          <w:sz w:val="16"/>
          <w:szCs w:val="16"/>
        </w:rPr>
        <w:t xml:space="preserve"> </w:t>
      </w:r>
    </w:p>
  </w:footnote>
  <w:footnote w:id="14">
    <w:p w14:paraId="02FF35ED" w14:textId="77777777" w:rsidR="00ED0A5C" w:rsidRPr="00F7532E" w:rsidRDefault="00ED0A5C" w:rsidP="0015017D">
      <w:pPr>
        <w:pStyle w:val="Allmrkusetekst"/>
        <w:rPr>
          <w:rFonts w:ascii="Calibri" w:hAnsi="Calibri" w:cs="Calibri"/>
          <w:sz w:val="16"/>
          <w:szCs w:val="16"/>
        </w:rPr>
      </w:pPr>
      <w:r w:rsidRPr="00F7532E">
        <w:rPr>
          <w:rStyle w:val="Allmrkuseviide"/>
          <w:rFonts w:ascii="Calibri" w:hAnsi="Calibri" w:cs="Calibri"/>
          <w:sz w:val="16"/>
          <w:szCs w:val="16"/>
        </w:rPr>
        <w:footnoteRef/>
      </w:r>
      <w:r w:rsidRPr="00F7532E">
        <w:rPr>
          <w:rFonts w:ascii="Calibri" w:hAnsi="Calibri" w:cs="Calibri"/>
          <w:sz w:val="16"/>
          <w:szCs w:val="16"/>
        </w:rPr>
        <w:t xml:space="preserve"> </w:t>
      </w:r>
      <w:hyperlink r:id="rId13" w:history="1">
        <w:r w:rsidRPr="00F7532E">
          <w:rPr>
            <w:rStyle w:val="Hperlink"/>
            <w:rFonts w:ascii="Calibri" w:hAnsi="Calibri" w:cs="Calibri"/>
            <w:sz w:val="16"/>
            <w:szCs w:val="16"/>
          </w:rPr>
          <w:t>https://eur-lex.europa.eu/legal-content/ET/TXT/HTML/?uri=CELEX:32023L0959</w:t>
        </w:r>
      </w:hyperlink>
      <w:r w:rsidRPr="00F7532E">
        <w:rPr>
          <w:rStyle w:val="Hperlink"/>
          <w:rFonts w:ascii="Calibri" w:hAnsi="Calibri" w:cs="Calibri"/>
          <w:sz w:val="16"/>
          <w:szCs w:val="16"/>
        </w:rPr>
        <w:t>.</w:t>
      </w:r>
      <w:r w:rsidRPr="00F7532E">
        <w:rPr>
          <w:rFonts w:ascii="Calibri" w:hAnsi="Calibri" w:cs="Calibri"/>
          <w:sz w:val="16"/>
          <w:szCs w:val="16"/>
        </w:rPr>
        <w:t xml:space="preserve"> </w:t>
      </w:r>
    </w:p>
  </w:footnote>
  <w:footnote w:id="15">
    <w:p w14:paraId="13C47475" w14:textId="77777777" w:rsidR="00ED0A5C" w:rsidRPr="00F7532E" w:rsidRDefault="00ED0A5C" w:rsidP="0015017D">
      <w:pPr>
        <w:pStyle w:val="Allmrkusetekst"/>
        <w:rPr>
          <w:rFonts w:ascii="Calibri" w:hAnsi="Calibri" w:cs="Calibri"/>
          <w:sz w:val="16"/>
          <w:szCs w:val="16"/>
        </w:rPr>
      </w:pPr>
      <w:r w:rsidRPr="00F7532E">
        <w:rPr>
          <w:rStyle w:val="Allmrkuseviide"/>
          <w:rFonts w:ascii="Calibri" w:hAnsi="Calibri" w:cs="Calibri"/>
          <w:sz w:val="16"/>
          <w:szCs w:val="16"/>
        </w:rPr>
        <w:footnoteRef/>
      </w:r>
      <w:r w:rsidRPr="00F7532E">
        <w:rPr>
          <w:rFonts w:ascii="Calibri" w:hAnsi="Calibri" w:cs="Calibri"/>
          <w:sz w:val="16"/>
          <w:szCs w:val="16"/>
        </w:rPr>
        <w:t xml:space="preserve"> </w:t>
      </w:r>
      <w:hyperlink r:id="rId14" w:history="1">
        <w:r w:rsidRPr="00F7532E">
          <w:rPr>
            <w:rStyle w:val="Hperlink"/>
            <w:rFonts w:ascii="Calibri" w:hAnsi="Calibri" w:cs="Calibri"/>
            <w:sz w:val="16"/>
            <w:szCs w:val="16"/>
          </w:rPr>
          <w:t>https://eur-lex.europa.eu/legal-content/ET/TXT/HTML/?uri=CELEX:32023R0851&amp;qid=1686822937209</w:t>
        </w:r>
      </w:hyperlink>
      <w:r w:rsidRPr="00F7532E">
        <w:rPr>
          <w:rStyle w:val="Hperlink"/>
          <w:rFonts w:ascii="Calibri" w:hAnsi="Calibri" w:cs="Calibri"/>
          <w:sz w:val="16"/>
          <w:szCs w:val="16"/>
        </w:rPr>
        <w:t xml:space="preserve">. </w:t>
      </w:r>
    </w:p>
  </w:footnote>
  <w:footnote w:id="16">
    <w:p w14:paraId="72B45830" w14:textId="77777777" w:rsidR="00ED0A5C" w:rsidRPr="00F7532E" w:rsidRDefault="00ED0A5C" w:rsidP="0015017D">
      <w:pPr>
        <w:pStyle w:val="Allmrkusetekst"/>
        <w:rPr>
          <w:rFonts w:ascii="Calibri" w:hAnsi="Calibri" w:cs="Calibri"/>
          <w:sz w:val="16"/>
          <w:szCs w:val="16"/>
        </w:rPr>
      </w:pPr>
      <w:r w:rsidRPr="00F7532E">
        <w:rPr>
          <w:rStyle w:val="Allmrkuseviide"/>
          <w:rFonts w:ascii="Calibri" w:hAnsi="Calibri" w:cs="Calibri"/>
          <w:sz w:val="16"/>
          <w:szCs w:val="16"/>
        </w:rPr>
        <w:footnoteRef/>
      </w:r>
      <w:r w:rsidRPr="00F7532E">
        <w:rPr>
          <w:rFonts w:ascii="Calibri" w:hAnsi="Calibri" w:cs="Calibri"/>
          <w:sz w:val="16"/>
          <w:szCs w:val="16"/>
        </w:rPr>
        <w:t xml:space="preserve"> </w:t>
      </w:r>
      <w:hyperlink r:id="rId15" w:history="1">
        <w:r w:rsidRPr="00F7532E">
          <w:rPr>
            <w:rStyle w:val="Hperlink"/>
            <w:rFonts w:ascii="Calibri" w:hAnsi="Calibri" w:cs="Calibri"/>
            <w:sz w:val="16"/>
            <w:szCs w:val="16"/>
          </w:rPr>
          <w:t>https://www.consilium.europa.eu/et/press/press-releases/2023/03/28/alternative-fuel-infrastructure-provisional-agreement-for-more-recharging-and-refuelling-stations-across-europe</w:t>
        </w:r>
      </w:hyperlink>
      <w:r w:rsidRPr="00F7532E">
        <w:rPr>
          <w:rStyle w:val="Hperlink"/>
          <w:rFonts w:ascii="Calibri" w:hAnsi="Calibri" w:cs="Calibri"/>
          <w:sz w:val="16"/>
          <w:szCs w:val="16"/>
        </w:rPr>
        <w:t>.</w:t>
      </w:r>
      <w:r w:rsidRPr="00F7532E">
        <w:rPr>
          <w:rFonts w:ascii="Calibri" w:hAnsi="Calibri" w:cs="Calibri"/>
          <w:sz w:val="16"/>
          <w:szCs w:val="16"/>
        </w:rPr>
        <w:t xml:space="preserve"> </w:t>
      </w:r>
    </w:p>
  </w:footnote>
  <w:footnote w:id="17">
    <w:p w14:paraId="0BA81650" w14:textId="77777777" w:rsidR="00ED0A5C" w:rsidRPr="00F7532E" w:rsidRDefault="00ED0A5C" w:rsidP="0015017D">
      <w:pPr>
        <w:pStyle w:val="Allmrkusetekst"/>
        <w:rPr>
          <w:rFonts w:ascii="Calibri" w:hAnsi="Calibri" w:cs="Calibri"/>
          <w:sz w:val="16"/>
          <w:szCs w:val="16"/>
        </w:rPr>
      </w:pPr>
      <w:r w:rsidRPr="00F7532E">
        <w:rPr>
          <w:rStyle w:val="Allmrkuseviide"/>
          <w:rFonts w:ascii="Calibri" w:hAnsi="Calibri" w:cs="Calibri"/>
          <w:sz w:val="16"/>
          <w:szCs w:val="16"/>
        </w:rPr>
        <w:footnoteRef/>
      </w:r>
      <w:r w:rsidRPr="00F7532E">
        <w:rPr>
          <w:rFonts w:ascii="Calibri" w:hAnsi="Calibri" w:cs="Calibri"/>
          <w:sz w:val="16"/>
          <w:szCs w:val="16"/>
        </w:rPr>
        <w:t xml:space="preserve"> </w:t>
      </w:r>
      <w:hyperlink r:id="rId16" w:history="1">
        <w:r w:rsidRPr="00F7532E">
          <w:rPr>
            <w:rStyle w:val="Hperlink"/>
            <w:rFonts w:ascii="Calibri" w:hAnsi="Calibri" w:cs="Calibri"/>
            <w:sz w:val="16"/>
            <w:szCs w:val="16"/>
          </w:rPr>
          <w:t>https://www.consilium.europa.eu/et/press/press-releases/2023/03/30/council-and-parliament-reach-provisional-deal-on-renewable-energy-directive/</w:t>
        </w:r>
      </w:hyperlink>
      <w:r w:rsidRPr="00F7532E">
        <w:rPr>
          <w:rStyle w:val="Hperlink"/>
          <w:rFonts w:ascii="Calibri" w:hAnsi="Calibri" w:cs="Calibri"/>
          <w:sz w:val="16"/>
          <w:szCs w:val="16"/>
        </w:rPr>
        <w:t xml:space="preserve">. </w:t>
      </w:r>
    </w:p>
  </w:footnote>
  <w:footnote w:id="18">
    <w:p w14:paraId="4A6CABB1" w14:textId="77777777" w:rsidR="00ED0A5C" w:rsidRPr="00F7532E" w:rsidRDefault="00ED0A5C" w:rsidP="0015017D">
      <w:pPr>
        <w:pStyle w:val="Allmrkusetekst"/>
        <w:rPr>
          <w:rFonts w:ascii="Calibri" w:hAnsi="Calibri" w:cs="Calibri"/>
          <w:sz w:val="16"/>
          <w:szCs w:val="16"/>
        </w:rPr>
      </w:pPr>
      <w:r w:rsidRPr="00F7532E">
        <w:rPr>
          <w:rStyle w:val="Allmrkuseviide"/>
          <w:rFonts w:ascii="Calibri" w:hAnsi="Calibri" w:cs="Calibri"/>
          <w:sz w:val="16"/>
          <w:szCs w:val="16"/>
        </w:rPr>
        <w:footnoteRef/>
      </w:r>
      <w:r w:rsidRPr="00F7532E">
        <w:rPr>
          <w:rFonts w:ascii="Calibri" w:hAnsi="Calibri" w:cs="Calibri"/>
          <w:sz w:val="16"/>
          <w:szCs w:val="16"/>
        </w:rPr>
        <w:t xml:space="preserve"> </w:t>
      </w:r>
      <w:hyperlink r:id="rId17" w:history="1">
        <w:r w:rsidRPr="00F7532E">
          <w:rPr>
            <w:rStyle w:val="Hperlink"/>
            <w:rFonts w:ascii="Calibri" w:hAnsi="Calibri" w:cs="Calibri"/>
            <w:sz w:val="16"/>
            <w:szCs w:val="16"/>
          </w:rPr>
          <w:t>https://economy-finance.ec.europa.eu/document/download/952b166f-4973-48a7-a68e-d78ae6903218_en?filename=ET_SWD_2023_606_en.pdf</w:t>
        </w:r>
      </w:hyperlink>
      <w:r w:rsidRPr="00F7532E">
        <w:rPr>
          <w:rStyle w:val="Hperlink"/>
          <w:rFonts w:ascii="Calibri" w:hAnsi="Calibri" w:cs="Calibri"/>
          <w:sz w:val="16"/>
          <w:szCs w:val="16"/>
        </w:rPr>
        <w:t>.</w:t>
      </w:r>
      <w:r w:rsidRPr="00F7532E">
        <w:rPr>
          <w:rFonts w:ascii="Calibri" w:hAnsi="Calibri" w:cs="Calibri"/>
          <w:sz w:val="16"/>
          <w:szCs w:val="16"/>
        </w:rPr>
        <w:t xml:space="preserve"> </w:t>
      </w:r>
    </w:p>
  </w:footnote>
  <w:footnote w:id="19">
    <w:p w14:paraId="46037AB8" w14:textId="77777777" w:rsidR="00ED0A5C" w:rsidRPr="00F7532E" w:rsidRDefault="00ED0A5C" w:rsidP="0015017D">
      <w:pPr>
        <w:pStyle w:val="Allmrkusetekst"/>
        <w:rPr>
          <w:rFonts w:ascii="Calibri" w:hAnsi="Calibri" w:cs="Calibri"/>
          <w:sz w:val="16"/>
          <w:szCs w:val="16"/>
        </w:rPr>
      </w:pPr>
      <w:r w:rsidRPr="00F7532E">
        <w:rPr>
          <w:rStyle w:val="Allmrkuseviide"/>
          <w:rFonts w:ascii="Calibri" w:hAnsi="Calibri" w:cs="Calibri"/>
          <w:sz w:val="16"/>
          <w:szCs w:val="16"/>
        </w:rPr>
        <w:footnoteRef/>
      </w:r>
      <w:r w:rsidRPr="00F7532E">
        <w:rPr>
          <w:rFonts w:ascii="Calibri" w:hAnsi="Calibri" w:cs="Calibri"/>
          <w:sz w:val="16"/>
          <w:szCs w:val="16"/>
        </w:rPr>
        <w:t xml:space="preserve"> </w:t>
      </w:r>
      <w:proofErr w:type="spellStart"/>
      <w:r w:rsidRPr="00F7532E">
        <w:rPr>
          <w:rFonts w:ascii="Calibri" w:hAnsi="Calibri" w:cs="Calibri"/>
          <w:i/>
          <w:sz w:val="16"/>
          <w:szCs w:val="16"/>
        </w:rPr>
        <w:t>Eurostat</w:t>
      </w:r>
      <w:proofErr w:type="spellEnd"/>
      <w:r w:rsidRPr="00F7532E">
        <w:rPr>
          <w:rFonts w:ascii="Calibri" w:hAnsi="Calibri" w:cs="Calibri"/>
          <w:i/>
          <w:sz w:val="16"/>
          <w:szCs w:val="16"/>
        </w:rPr>
        <w:t xml:space="preserve">. </w:t>
      </w:r>
      <w:proofErr w:type="spellStart"/>
      <w:r w:rsidRPr="00F7532E">
        <w:rPr>
          <w:rFonts w:ascii="Calibri" w:hAnsi="Calibri" w:cs="Calibri"/>
          <w:i/>
          <w:sz w:val="16"/>
          <w:szCs w:val="16"/>
        </w:rPr>
        <w:t>Key</w:t>
      </w:r>
      <w:proofErr w:type="spellEnd"/>
      <w:r w:rsidRPr="00F7532E">
        <w:rPr>
          <w:rFonts w:ascii="Calibri" w:hAnsi="Calibri" w:cs="Calibri"/>
          <w:i/>
          <w:sz w:val="16"/>
          <w:szCs w:val="16"/>
        </w:rPr>
        <w:t xml:space="preserve"> </w:t>
      </w:r>
      <w:proofErr w:type="spellStart"/>
      <w:r w:rsidRPr="00F7532E">
        <w:rPr>
          <w:rFonts w:ascii="Calibri" w:hAnsi="Calibri" w:cs="Calibri"/>
          <w:i/>
          <w:sz w:val="16"/>
          <w:szCs w:val="16"/>
        </w:rPr>
        <w:t>figures</w:t>
      </w:r>
      <w:proofErr w:type="spellEnd"/>
      <w:r w:rsidRPr="00F7532E">
        <w:rPr>
          <w:rFonts w:ascii="Calibri" w:hAnsi="Calibri" w:cs="Calibri"/>
          <w:i/>
          <w:sz w:val="16"/>
          <w:szCs w:val="16"/>
        </w:rPr>
        <w:t xml:space="preserve"> in on </w:t>
      </w:r>
      <w:proofErr w:type="spellStart"/>
      <w:r w:rsidRPr="00F7532E">
        <w:rPr>
          <w:rFonts w:ascii="Calibri" w:hAnsi="Calibri" w:cs="Calibri"/>
          <w:i/>
          <w:sz w:val="16"/>
          <w:szCs w:val="16"/>
        </w:rPr>
        <w:t>European</w:t>
      </w:r>
      <w:proofErr w:type="spellEnd"/>
      <w:r w:rsidRPr="00F7532E">
        <w:rPr>
          <w:rFonts w:ascii="Calibri" w:hAnsi="Calibri" w:cs="Calibri"/>
          <w:i/>
          <w:sz w:val="16"/>
          <w:szCs w:val="16"/>
        </w:rPr>
        <w:t xml:space="preserve"> transport. 2022 </w:t>
      </w:r>
      <w:proofErr w:type="spellStart"/>
      <w:r w:rsidRPr="00F7532E">
        <w:rPr>
          <w:rFonts w:ascii="Calibri" w:hAnsi="Calibri" w:cs="Calibri"/>
          <w:i/>
          <w:sz w:val="16"/>
          <w:szCs w:val="16"/>
        </w:rPr>
        <w:t>edition</w:t>
      </w:r>
      <w:proofErr w:type="spellEnd"/>
      <w:r>
        <w:rPr>
          <w:rFonts w:ascii="Calibri" w:hAnsi="Calibri" w:cs="Calibri"/>
          <w:sz w:val="16"/>
          <w:szCs w:val="16"/>
        </w:rPr>
        <w:t xml:space="preserve">. Lk 47: </w:t>
      </w:r>
      <w:hyperlink r:id="rId18" w:history="1">
        <w:r w:rsidRPr="00F7532E">
          <w:rPr>
            <w:rStyle w:val="Hperlink"/>
            <w:rFonts w:ascii="Calibri" w:hAnsi="Calibri" w:cs="Calibri"/>
            <w:sz w:val="16"/>
            <w:szCs w:val="16"/>
          </w:rPr>
          <w:t>https://ec.europa.eu/eurostat/documents/15216629/15589759/KS-07-22-523-EN-N.pdf/3ef323b2-703a-9905-f24d-91db92a2931c?version=3.0&amp;t=1673612473356</w:t>
        </w:r>
      </w:hyperlink>
      <w:r w:rsidRPr="00F7532E">
        <w:rPr>
          <w:rFonts w:ascii="Calibri" w:hAnsi="Calibri" w:cs="Calibri"/>
          <w:sz w:val="16"/>
          <w:szCs w:val="16"/>
        </w:rPr>
        <w:t xml:space="preserve">. </w:t>
      </w:r>
    </w:p>
  </w:footnote>
  <w:footnote w:id="20">
    <w:p w14:paraId="0E87C162" w14:textId="77777777" w:rsidR="00ED0A5C" w:rsidRPr="00F7532E" w:rsidRDefault="00ED0A5C" w:rsidP="0015017D">
      <w:pPr>
        <w:pStyle w:val="Allmrkusetekst"/>
        <w:rPr>
          <w:rFonts w:ascii="Calibri" w:hAnsi="Calibri" w:cs="Calibri"/>
          <w:sz w:val="16"/>
          <w:szCs w:val="16"/>
        </w:rPr>
      </w:pPr>
      <w:r w:rsidRPr="00F7532E">
        <w:rPr>
          <w:rStyle w:val="Allmrkuseviide"/>
          <w:rFonts w:ascii="Calibri" w:hAnsi="Calibri" w:cs="Calibri"/>
          <w:sz w:val="16"/>
          <w:szCs w:val="16"/>
        </w:rPr>
        <w:footnoteRef/>
      </w:r>
      <w:r w:rsidRPr="00F7532E">
        <w:rPr>
          <w:rFonts w:ascii="Calibri" w:hAnsi="Calibri" w:cs="Calibri"/>
          <w:sz w:val="16"/>
          <w:szCs w:val="16"/>
        </w:rPr>
        <w:t xml:space="preserve"> </w:t>
      </w:r>
      <w:hyperlink r:id="rId19" w:history="1">
        <w:r w:rsidRPr="00F7532E">
          <w:rPr>
            <w:rStyle w:val="Hperlink"/>
            <w:rFonts w:ascii="Calibri" w:hAnsi="Calibri" w:cs="Calibri"/>
            <w:sz w:val="16"/>
            <w:szCs w:val="16"/>
          </w:rPr>
          <w:t>https://www.eestipank.ee/press/eesti-vabariik-imfi-delegatsiooni-artikkel-iv-alusel-2023-aastal-tehtud-visiidi-kokkuvottev-avaldus-23052023</w:t>
        </w:r>
      </w:hyperlink>
      <w:r w:rsidRPr="00F7532E">
        <w:rPr>
          <w:rStyle w:val="Hperlink"/>
          <w:rFonts w:ascii="Calibri" w:hAnsi="Calibri" w:cs="Calibri"/>
          <w:sz w:val="16"/>
          <w:szCs w:val="16"/>
        </w:rPr>
        <w:t>.</w:t>
      </w:r>
      <w:r w:rsidRPr="00F7532E">
        <w:rPr>
          <w:rFonts w:ascii="Calibri" w:hAnsi="Calibri" w:cs="Calibri"/>
          <w:sz w:val="16"/>
          <w:szCs w:val="16"/>
        </w:rPr>
        <w:t xml:space="preserve"> </w:t>
      </w:r>
    </w:p>
  </w:footnote>
  <w:footnote w:id="21">
    <w:p w14:paraId="09128C98" w14:textId="77777777" w:rsidR="00ED0A5C" w:rsidRPr="00F7532E" w:rsidRDefault="00ED0A5C" w:rsidP="0015017D">
      <w:pPr>
        <w:pStyle w:val="Allmrkusetekst"/>
        <w:rPr>
          <w:rFonts w:ascii="Calibri" w:hAnsi="Calibri" w:cs="Calibri"/>
          <w:sz w:val="16"/>
          <w:szCs w:val="16"/>
        </w:rPr>
      </w:pPr>
      <w:r w:rsidRPr="00F7532E">
        <w:rPr>
          <w:rStyle w:val="Allmrkuseviide"/>
          <w:rFonts w:ascii="Calibri" w:hAnsi="Calibri" w:cs="Calibri"/>
          <w:sz w:val="16"/>
          <w:szCs w:val="16"/>
        </w:rPr>
        <w:footnoteRef/>
      </w:r>
      <w:r w:rsidRPr="00F7532E">
        <w:rPr>
          <w:rFonts w:ascii="Calibri" w:hAnsi="Calibri" w:cs="Calibri"/>
          <w:sz w:val="16"/>
          <w:szCs w:val="16"/>
        </w:rPr>
        <w:t xml:space="preserve"> </w:t>
      </w:r>
      <w:hyperlink r:id="rId20" w:history="1">
        <w:r w:rsidRPr="00F7532E">
          <w:rPr>
            <w:rStyle w:val="Hperlink"/>
            <w:rFonts w:ascii="Calibri" w:hAnsi="Calibri" w:cs="Calibri"/>
            <w:sz w:val="16"/>
            <w:szCs w:val="16"/>
          </w:rPr>
          <w:t>https://infogram.com/1pe2qekzn7vqp6hm6yeryk5qprtlzdp0eqp?live</w:t>
        </w:r>
      </w:hyperlink>
      <w:r w:rsidRPr="00F7532E">
        <w:rPr>
          <w:rStyle w:val="Hperlink"/>
          <w:rFonts w:ascii="Calibri" w:hAnsi="Calibri" w:cs="Calibri"/>
          <w:sz w:val="16"/>
          <w:szCs w:val="16"/>
        </w:rPr>
        <w:t>.</w:t>
      </w:r>
      <w:r w:rsidRPr="00F7532E">
        <w:rPr>
          <w:rFonts w:ascii="Calibri" w:hAnsi="Calibri" w:cs="Calibri"/>
          <w:sz w:val="16"/>
          <w:szCs w:val="16"/>
        </w:rPr>
        <w:t xml:space="preserve"> </w:t>
      </w:r>
    </w:p>
  </w:footnote>
  <w:footnote w:id="22">
    <w:p w14:paraId="27A85B58" w14:textId="77777777" w:rsidR="00ED0A5C" w:rsidRPr="00F7532E" w:rsidRDefault="00ED0A5C" w:rsidP="0015017D">
      <w:pPr>
        <w:pStyle w:val="Allmrkusetekst"/>
        <w:rPr>
          <w:rFonts w:ascii="Calibri" w:hAnsi="Calibri" w:cs="Calibri"/>
          <w:sz w:val="16"/>
          <w:szCs w:val="16"/>
        </w:rPr>
      </w:pPr>
      <w:r w:rsidRPr="00F7532E">
        <w:rPr>
          <w:rStyle w:val="Allmrkuseviide"/>
          <w:rFonts w:ascii="Calibri" w:hAnsi="Calibri" w:cs="Calibri"/>
          <w:sz w:val="16"/>
          <w:szCs w:val="16"/>
        </w:rPr>
        <w:footnoteRef/>
      </w:r>
      <w:r w:rsidRPr="00F7532E">
        <w:rPr>
          <w:rFonts w:ascii="Calibri" w:hAnsi="Calibri" w:cs="Calibri"/>
          <w:sz w:val="16"/>
          <w:szCs w:val="16"/>
        </w:rPr>
        <w:t xml:space="preserve"> </w:t>
      </w:r>
      <w:hyperlink r:id="rId21" w:history="1">
        <w:r w:rsidRPr="00F7532E">
          <w:rPr>
            <w:rStyle w:val="Hperlink"/>
            <w:rFonts w:ascii="Calibri" w:hAnsi="Calibri" w:cs="Calibri"/>
            <w:sz w:val="16"/>
            <w:szCs w:val="16"/>
          </w:rPr>
          <w:t>https://infogram.com/1pe2qekzn7vqp6hm6yeryk5qprtlzdp0eqp?live</w:t>
        </w:r>
      </w:hyperlink>
      <w:r w:rsidRPr="00F7532E">
        <w:rPr>
          <w:rStyle w:val="Hperlink"/>
          <w:rFonts w:ascii="Calibri" w:hAnsi="Calibri" w:cs="Calibri"/>
          <w:sz w:val="16"/>
          <w:szCs w:val="16"/>
        </w:rPr>
        <w:t xml:space="preserve">. </w:t>
      </w:r>
    </w:p>
  </w:footnote>
  <w:footnote w:id="23">
    <w:p w14:paraId="33A3417B" w14:textId="351D8417" w:rsidR="00ED0A5C" w:rsidRDefault="00ED0A5C">
      <w:pPr>
        <w:pStyle w:val="Allmrkusetekst"/>
      </w:pPr>
      <w:r>
        <w:rPr>
          <w:rStyle w:val="Allmrkuseviide"/>
        </w:rPr>
        <w:footnoteRef/>
      </w:r>
      <w:r>
        <w:t xml:space="preserve"> </w:t>
      </w:r>
      <w:hyperlink r:id="rId22" w:history="1">
        <w:r w:rsidRPr="0071711C">
          <w:rPr>
            <w:rStyle w:val="Hperlink"/>
          </w:rPr>
          <w:t>https://www.riigiteataja.ee/aktilisa/1160/6201/1008/MKM42_lisa5.pdf</w:t>
        </w:r>
      </w:hyperlink>
      <w:r>
        <w:t xml:space="preserve"> </w:t>
      </w:r>
    </w:p>
  </w:footnote>
  <w:footnote w:id="24">
    <w:p w14:paraId="490DF069" w14:textId="77777777" w:rsidR="00ED0A5C" w:rsidRPr="00AE41C8" w:rsidRDefault="00ED0A5C" w:rsidP="00FA22FB">
      <w:pPr>
        <w:pStyle w:val="Allmrkusetekst"/>
      </w:pPr>
      <w:r w:rsidRPr="00FD446A">
        <w:rPr>
          <w:rStyle w:val="Allmrkuseviide"/>
        </w:rPr>
        <w:footnoteRef/>
      </w:r>
      <w:r w:rsidRPr="00FD446A">
        <w:t xml:space="preserve"> </w:t>
      </w:r>
      <w:r>
        <w:t xml:space="preserve">L. Lehis, K. Lind. </w:t>
      </w:r>
      <w:proofErr w:type="spellStart"/>
      <w:r>
        <w:t>PõhiSK</w:t>
      </w:r>
      <w:proofErr w:type="spellEnd"/>
      <w:r w:rsidRPr="00FD446A">
        <w:t xml:space="preserve"> § 113/1</w:t>
      </w:r>
      <w:r>
        <w:t xml:space="preserve">. – </w:t>
      </w:r>
      <w:r w:rsidRPr="00AE41C8">
        <w:t xml:space="preserve">Eesti Vabariigi põhiseadus. Komm </w:t>
      </w:r>
      <w:proofErr w:type="spellStart"/>
      <w:r w:rsidRPr="00AE41C8">
        <w:t>vlj</w:t>
      </w:r>
      <w:proofErr w:type="spellEnd"/>
      <w:r w:rsidRPr="00AE41C8">
        <w:t>, 4.vlj Tallinn: Juura 2017.</w:t>
      </w:r>
    </w:p>
  </w:footnote>
  <w:footnote w:id="25">
    <w:p w14:paraId="29F2B145" w14:textId="77777777" w:rsidR="00ED0A5C" w:rsidRDefault="00ED0A5C" w:rsidP="00AE291C">
      <w:pPr>
        <w:pStyle w:val="Allmrkusetekst"/>
      </w:pPr>
      <w:r>
        <w:rPr>
          <w:rStyle w:val="Allmrkuseviide"/>
        </w:rPr>
        <w:footnoteRef/>
      </w:r>
      <w:r>
        <w:t xml:space="preserve"> </w:t>
      </w:r>
      <w:hyperlink r:id="rId23" w:history="1">
        <w:r w:rsidRPr="0079619C">
          <w:rPr>
            <w:rStyle w:val="Hperlink"/>
            <w:color w:val="000000" w:themeColor="text1"/>
            <w:sz w:val="22"/>
            <w:szCs w:val="22"/>
          </w:rPr>
          <w:t>https://climate.ec.europa.eu/eu-action/transport/road-transport-reducing-co2-emissions-vehicles/co2-emission-performance-standards-cars-and-vans_en</w:t>
        </w:r>
      </w:hyperlink>
    </w:p>
  </w:footnote>
  <w:footnote w:id="26">
    <w:p w14:paraId="169E2780" w14:textId="77777777" w:rsidR="00ED0A5C" w:rsidRDefault="00ED0A5C" w:rsidP="00441582">
      <w:pPr>
        <w:pStyle w:val="Allmrkusetekst"/>
      </w:pPr>
      <w:r>
        <w:rPr>
          <w:rStyle w:val="Allmrkuseviide"/>
        </w:rPr>
        <w:footnoteRef/>
      </w:r>
      <w:r>
        <w:t xml:space="preserve"> </w:t>
      </w:r>
      <w:hyperlink r:id="rId24" w:history="1">
        <w:r>
          <w:rPr>
            <w:rStyle w:val="Hperlink"/>
          </w:rPr>
          <w:t xml:space="preserve">JRC Publications </w:t>
        </w:r>
        <w:proofErr w:type="spellStart"/>
        <w:r>
          <w:rPr>
            <w:rStyle w:val="Hperlink"/>
          </w:rPr>
          <w:t>Repository</w:t>
        </w:r>
        <w:proofErr w:type="spellEnd"/>
        <w:r>
          <w:rPr>
            <w:rStyle w:val="Hperlink"/>
          </w:rPr>
          <w:t xml:space="preserve"> - </w:t>
        </w:r>
        <w:proofErr w:type="spellStart"/>
        <w:r>
          <w:rPr>
            <w:rStyle w:val="Hperlink"/>
          </w:rPr>
          <w:t>From</w:t>
        </w:r>
        <w:proofErr w:type="spellEnd"/>
        <w:r>
          <w:rPr>
            <w:rStyle w:val="Hperlink"/>
          </w:rPr>
          <w:t xml:space="preserve"> NEDC </w:t>
        </w:r>
        <w:proofErr w:type="spellStart"/>
        <w:r>
          <w:rPr>
            <w:rStyle w:val="Hperlink"/>
          </w:rPr>
          <w:t>to</w:t>
        </w:r>
        <w:proofErr w:type="spellEnd"/>
        <w:r>
          <w:rPr>
            <w:rStyle w:val="Hperlink"/>
          </w:rPr>
          <w:t xml:space="preserve"> WLTP: </w:t>
        </w:r>
        <w:proofErr w:type="spellStart"/>
        <w:r>
          <w:rPr>
            <w:rStyle w:val="Hperlink"/>
          </w:rPr>
          <w:t>effect</w:t>
        </w:r>
        <w:proofErr w:type="spellEnd"/>
        <w:r>
          <w:rPr>
            <w:rStyle w:val="Hperlink"/>
          </w:rPr>
          <w:t xml:space="preserve"> on </w:t>
        </w:r>
        <w:proofErr w:type="spellStart"/>
        <w:r>
          <w:rPr>
            <w:rStyle w:val="Hperlink"/>
          </w:rPr>
          <w:t>the</w:t>
        </w:r>
        <w:proofErr w:type="spellEnd"/>
        <w:r>
          <w:rPr>
            <w:rStyle w:val="Hperlink"/>
          </w:rPr>
          <w:t xml:space="preserve"> </w:t>
        </w:r>
        <w:proofErr w:type="spellStart"/>
        <w:r>
          <w:rPr>
            <w:rStyle w:val="Hperlink"/>
          </w:rPr>
          <w:t>type-approval</w:t>
        </w:r>
        <w:proofErr w:type="spellEnd"/>
        <w:r>
          <w:rPr>
            <w:rStyle w:val="Hperlink"/>
          </w:rPr>
          <w:t xml:space="preserve"> CO2 </w:t>
        </w:r>
        <w:proofErr w:type="spellStart"/>
        <w:r>
          <w:rPr>
            <w:rStyle w:val="Hperlink"/>
          </w:rPr>
          <w:t>emissions</w:t>
        </w:r>
        <w:proofErr w:type="spellEnd"/>
        <w:r>
          <w:rPr>
            <w:rStyle w:val="Hperlink"/>
          </w:rPr>
          <w:t xml:space="preserve"> of </w:t>
        </w:r>
        <w:proofErr w:type="spellStart"/>
        <w:r>
          <w:rPr>
            <w:rStyle w:val="Hperlink"/>
          </w:rPr>
          <w:t>light-duty</w:t>
        </w:r>
        <w:proofErr w:type="spellEnd"/>
        <w:r>
          <w:rPr>
            <w:rStyle w:val="Hperlink"/>
          </w:rPr>
          <w:t xml:space="preserve"> </w:t>
        </w:r>
        <w:proofErr w:type="spellStart"/>
        <w:r>
          <w:rPr>
            <w:rStyle w:val="Hperlink"/>
          </w:rPr>
          <w:t>vehicles</w:t>
        </w:r>
        <w:proofErr w:type="spellEnd"/>
        <w:r>
          <w:rPr>
            <w:rStyle w:val="Hperlink"/>
          </w:rPr>
          <w:t xml:space="preserve"> (europa.eu)</w:t>
        </w:r>
      </w:hyperlink>
    </w:p>
  </w:footnote>
  <w:footnote w:id="27">
    <w:p w14:paraId="67696116" w14:textId="77777777" w:rsidR="00ED0A5C" w:rsidRPr="00F7532E" w:rsidRDefault="00ED0A5C" w:rsidP="00D96E50">
      <w:pPr>
        <w:pStyle w:val="Allmrkusetekst"/>
        <w:rPr>
          <w:rFonts w:ascii="Calibri" w:hAnsi="Calibri" w:cs="Calibri"/>
          <w:sz w:val="16"/>
          <w:szCs w:val="16"/>
        </w:rPr>
      </w:pPr>
      <w:r w:rsidRPr="00F7532E">
        <w:rPr>
          <w:rStyle w:val="Allmrkuseviide"/>
          <w:rFonts w:ascii="Calibri" w:hAnsi="Calibri" w:cs="Calibri"/>
          <w:sz w:val="16"/>
          <w:szCs w:val="16"/>
        </w:rPr>
        <w:footnoteRef/>
      </w:r>
      <w:r w:rsidRPr="00F7532E">
        <w:rPr>
          <w:rFonts w:ascii="Calibri" w:hAnsi="Calibri" w:cs="Calibri"/>
          <w:sz w:val="16"/>
          <w:szCs w:val="16"/>
        </w:rPr>
        <w:t xml:space="preserve"> </w:t>
      </w:r>
      <w:hyperlink r:id="rId25" w:history="1">
        <w:r w:rsidRPr="00F7532E">
          <w:rPr>
            <w:rStyle w:val="Hperlink"/>
            <w:rFonts w:ascii="Calibri" w:hAnsi="Calibri" w:cs="Calibri"/>
            <w:sz w:val="16"/>
            <w:szCs w:val="16"/>
          </w:rPr>
          <w:t>https://taxation-customs.ec.europa.eu/system/files/2016-09/vehicle_tax_study_15-02-2002.pdf</w:t>
        </w:r>
      </w:hyperlink>
      <w:r w:rsidRPr="00F7532E">
        <w:rPr>
          <w:rStyle w:val="Hperlink"/>
          <w:rFonts w:ascii="Calibri" w:hAnsi="Calibri" w:cs="Calibri"/>
          <w:sz w:val="16"/>
          <w:szCs w:val="16"/>
        </w:rPr>
        <w:t>.</w:t>
      </w:r>
      <w:r w:rsidRPr="00F7532E">
        <w:rPr>
          <w:rFonts w:ascii="Calibri" w:hAnsi="Calibri" w:cs="Calibri"/>
          <w:sz w:val="16"/>
          <w:szCs w:val="16"/>
        </w:rPr>
        <w:t xml:space="preserve"> </w:t>
      </w:r>
    </w:p>
  </w:footnote>
  <w:footnote w:id="28">
    <w:p w14:paraId="50BE7B1B" w14:textId="77777777" w:rsidR="00ED0A5C" w:rsidRPr="00601EE0" w:rsidRDefault="00ED0A5C" w:rsidP="00D96E50">
      <w:pPr>
        <w:pStyle w:val="Allmrkusetekst"/>
        <w:rPr>
          <w:sz w:val="16"/>
          <w:szCs w:val="16"/>
        </w:rPr>
      </w:pPr>
      <w:r w:rsidRPr="00601EE0">
        <w:rPr>
          <w:rStyle w:val="Allmrkuseviide"/>
          <w:sz w:val="16"/>
          <w:szCs w:val="16"/>
        </w:rPr>
        <w:footnoteRef/>
      </w:r>
      <w:r w:rsidRPr="00601EE0">
        <w:rPr>
          <w:sz w:val="16"/>
          <w:szCs w:val="16"/>
        </w:rPr>
        <w:t xml:space="preserve"> </w:t>
      </w:r>
      <w:hyperlink r:id="rId26" w:history="1">
        <w:r w:rsidRPr="007357F3">
          <w:rPr>
            <w:rStyle w:val="Hperlink"/>
            <w:sz w:val="16"/>
            <w:szCs w:val="16"/>
          </w:rPr>
          <w:t>https://www.emisia.com/utilities/copert/</w:t>
        </w:r>
      </w:hyperlink>
      <w:r>
        <w:rPr>
          <w:sz w:val="16"/>
          <w:szCs w:val="16"/>
        </w:rPr>
        <w:t xml:space="preserve"> </w:t>
      </w:r>
    </w:p>
  </w:footnote>
  <w:footnote w:id="29">
    <w:p w14:paraId="3685AD26" w14:textId="77777777" w:rsidR="00ED0A5C" w:rsidRPr="00F7532E" w:rsidRDefault="00ED0A5C" w:rsidP="00D96E50">
      <w:pPr>
        <w:pStyle w:val="Allmrkusetekst"/>
        <w:rPr>
          <w:rFonts w:ascii="Calibri" w:hAnsi="Calibri" w:cs="Calibri"/>
          <w:sz w:val="16"/>
          <w:szCs w:val="16"/>
        </w:rPr>
      </w:pPr>
      <w:r w:rsidRPr="00F7532E">
        <w:rPr>
          <w:rStyle w:val="Allmrkuseviide"/>
          <w:rFonts w:ascii="Calibri" w:hAnsi="Calibri" w:cs="Calibri"/>
          <w:sz w:val="16"/>
          <w:szCs w:val="16"/>
        </w:rPr>
        <w:footnoteRef/>
      </w:r>
      <w:r w:rsidRPr="00F7532E">
        <w:rPr>
          <w:rFonts w:ascii="Calibri" w:hAnsi="Calibri" w:cs="Calibri"/>
          <w:sz w:val="16"/>
          <w:szCs w:val="16"/>
        </w:rPr>
        <w:t xml:space="preserve"> Näiteks Iirimaal kehtestatud emissioonipõhine automaks vähendas esimesel aastal keskmist CO</w:t>
      </w:r>
      <w:r w:rsidRPr="00F7532E">
        <w:rPr>
          <w:rFonts w:ascii="Calibri" w:hAnsi="Calibri" w:cs="Calibri"/>
          <w:sz w:val="16"/>
          <w:szCs w:val="16"/>
          <w:vertAlign w:val="subscript"/>
        </w:rPr>
        <w:t>2</w:t>
      </w:r>
      <w:r w:rsidRPr="00F7532E">
        <w:rPr>
          <w:rFonts w:ascii="Calibri" w:hAnsi="Calibri" w:cs="Calibri"/>
          <w:sz w:val="16"/>
          <w:szCs w:val="16"/>
        </w:rPr>
        <w:t xml:space="preserve"> näitu 13% –  </w:t>
      </w:r>
      <w:hyperlink r:id="rId27" w:history="1">
        <w:r w:rsidRPr="00F7532E">
          <w:rPr>
            <w:rStyle w:val="Hperlink"/>
            <w:rFonts w:ascii="Calibri" w:hAnsi="Calibri" w:cs="Calibri"/>
            <w:sz w:val="16"/>
            <w:szCs w:val="16"/>
          </w:rPr>
          <w:t>https://www.tandfonline.com/doi/full/10.1080/15568318.2022.2132562</w:t>
        </w:r>
      </w:hyperlink>
      <w:r w:rsidRPr="00F7532E">
        <w:rPr>
          <w:rStyle w:val="Hperlink"/>
          <w:rFonts w:ascii="Calibri" w:hAnsi="Calibri" w:cs="Calibri"/>
          <w:sz w:val="16"/>
          <w:szCs w:val="16"/>
        </w:rPr>
        <w:t>.</w:t>
      </w:r>
      <w:r w:rsidRPr="00F7532E">
        <w:rPr>
          <w:rFonts w:ascii="Calibri" w:hAnsi="Calibri" w:cs="Calibri"/>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D2F67"/>
    <w:multiLevelType w:val="hybridMultilevel"/>
    <w:tmpl w:val="A1303A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F6F5870"/>
    <w:multiLevelType w:val="hybridMultilevel"/>
    <w:tmpl w:val="FA10D2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3107F4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CD72F7"/>
    <w:multiLevelType w:val="hybridMultilevel"/>
    <w:tmpl w:val="EE4A3B8A"/>
    <w:lvl w:ilvl="0" w:tplc="D3260C32">
      <w:start w:val="1"/>
      <w:numFmt w:val="bullet"/>
      <w:pStyle w:val="Laad1"/>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0490C8E"/>
    <w:multiLevelType w:val="hybridMultilevel"/>
    <w:tmpl w:val="CBC26EBA"/>
    <w:lvl w:ilvl="0" w:tplc="0425000B">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8C11354"/>
    <w:multiLevelType w:val="hybridMultilevel"/>
    <w:tmpl w:val="7102D1C2"/>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3CEA2D9C"/>
    <w:multiLevelType w:val="hybridMultilevel"/>
    <w:tmpl w:val="109EF666"/>
    <w:lvl w:ilvl="0" w:tplc="E8000E2C">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030394A"/>
    <w:multiLevelType w:val="multilevel"/>
    <w:tmpl w:val="369C5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28765FA"/>
    <w:multiLevelType w:val="hybridMultilevel"/>
    <w:tmpl w:val="F258C49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49A0039"/>
    <w:multiLevelType w:val="hybridMultilevel"/>
    <w:tmpl w:val="7B747824"/>
    <w:lvl w:ilvl="0" w:tplc="E8000E2C">
      <w:numFmt w:val="bullet"/>
      <w:lvlText w:val="-"/>
      <w:lvlJc w:val="left"/>
      <w:pPr>
        <w:ind w:left="1080" w:hanging="360"/>
      </w:pPr>
      <w:rPr>
        <w:rFonts w:ascii="Times New Roman" w:eastAsia="Times New Roman" w:hAnsi="Times New Roman" w:hint="default"/>
      </w:rPr>
    </w:lvl>
    <w:lvl w:ilvl="1" w:tplc="04250003" w:tentative="1">
      <w:start w:val="1"/>
      <w:numFmt w:val="bullet"/>
      <w:lvlText w:val="o"/>
      <w:lvlJc w:val="left"/>
      <w:pPr>
        <w:ind w:left="1800" w:hanging="360"/>
      </w:pPr>
      <w:rPr>
        <w:rFonts w:ascii="Courier New" w:hAnsi="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0" w15:restartNumberingAfterBreak="0">
    <w:nsid w:val="500D555A"/>
    <w:multiLevelType w:val="hybridMultilevel"/>
    <w:tmpl w:val="FE4E9AEC"/>
    <w:lvl w:ilvl="0" w:tplc="E8000E2C">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330107B"/>
    <w:multiLevelType w:val="hybridMultilevel"/>
    <w:tmpl w:val="E0AA5D40"/>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12" w15:restartNumberingAfterBreak="0">
    <w:nsid w:val="543E1F3D"/>
    <w:multiLevelType w:val="hybridMultilevel"/>
    <w:tmpl w:val="D66A465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AE266CC"/>
    <w:multiLevelType w:val="hybridMultilevel"/>
    <w:tmpl w:val="F7D89A7E"/>
    <w:lvl w:ilvl="0" w:tplc="E8000E2C">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F427EE8"/>
    <w:multiLevelType w:val="hybridMultilevel"/>
    <w:tmpl w:val="CCD80E8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797146FA"/>
    <w:multiLevelType w:val="hybridMultilevel"/>
    <w:tmpl w:val="02D8915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7FF52771"/>
    <w:multiLevelType w:val="hybridMultilevel"/>
    <w:tmpl w:val="8F44B33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246646517">
    <w:abstractNumId w:val="15"/>
  </w:num>
  <w:num w:numId="2" w16cid:durableId="403600460">
    <w:abstractNumId w:val="4"/>
  </w:num>
  <w:num w:numId="3" w16cid:durableId="554466343">
    <w:abstractNumId w:val="5"/>
  </w:num>
  <w:num w:numId="4" w16cid:durableId="1004823590">
    <w:abstractNumId w:val="10"/>
  </w:num>
  <w:num w:numId="5" w16cid:durableId="140274490">
    <w:abstractNumId w:val="9"/>
  </w:num>
  <w:num w:numId="6" w16cid:durableId="1202978976">
    <w:abstractNumId w:val="6"/>
  </w:num>
  <w:num w:numId="7" w16cid:durableId="956182384">
    <w:abstractNumId w:val="13"/>
  </w:num>
  <w:num w:numId="8" w16cid:durableId="830944118">
    <w:abstractNumId w:val="11"/>
  </w:num>
  <w:num w:numId="9" w16cid:durableId="1572930137">
    <w:abstractNumId w:val="14"/>
  </w:num>
  <w:num w:numId="10" w16cid:durableId="1180463665">
    <w:abstractNumId w:val="2"/>
  </w:num>
  <w:num w:numId="11" w16cid:durableId="197401250">
    <w:abstractNumId w:val="0"/>
  </w:num>
  <w:num w:numId="12" w16cid:durableId="150685873">
    <w:abstractNumId w:val="3"/>
  </w:num>
  <w:num w:numId="13" w16cid:durableId="1712612117">
    <w:abstractNumId w:val="12"/>
  </w:num>
  <w:num w:numId="14" w16cid:durableId="233930297">
    <w:abstractNumId w:val="16"/>
  </w:num>
  <w:num w:numId="15" w16cid:durableId="1545558895">
    <w:abstractNumId w:val="8"/>
  </w:num>
  <w:num w:numId="16" w16cid:durableId="1844591952">
    <w:abstractNumId w:val="7"/>
  </w:num>
  <w:num w:numId="17" w16cid:durableId="111570964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el Kook">
    <w15:presenceInfo w15:providerId="AD" w15:userId="S::Joel.Kook@just.ee::1a2e886b-2bd2-4f0c-8efb-840b2259ab7b"/>
  </w15:person>
  <w15:person w15:author="Kärt Voor">
    <w15:presenceInfo w15:providerId="AD" w15:userId="S-1-5-21-23267018-1296325175-649218145-875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3C72"/>
    <w:rsid w:val="00010E3A"/>
    <w:rsid w:val="00012B06"/>
    <w:rsid w:val="0002341A"/>
    <w:rsid w:val="00023777"/>
    <w:rsid w:val="00033195"/>
    <w:rsid w:val="000539E4"/>
    <w:rsid w:val="00061BF2"/>
    <w:rsid w:val="00071635"/>
    <w:rsid w:val="00072018"/>
    <w:rsid w:val="0008099C"/>
    <w:rsid w:val="000834C6"/>
    <w:rsid w:val="00090849"/>
    <w:rsid w:val="00094CA6"/>
    <w:rsid w:val="00095814"/>
    <w:rsid w:val="000C0A26"/>
    <w:rsid w:val="000D169F"/>
    <w:rsid w:val="000D2840"/>
    <w:rsid w:val="000D64B3"/>
    <w:rsid w:val="000E1C4A"/>
    <w:rsid w:val="000F6E26"/>
    <w:rsid w:val="0010601E"/>
    <w:rsid w:val="00106DB2"/>
    <w:rsid w:val="00114A60"/>
    <w:rsid w:val="0013254E"/>
    <w:rsid w:val="00133B93"/>
    <w:rsid w:val="0013452C"/>
    <w:rsid w:val="00147858"/>
    <w:rsid w:val="0015017D"/>
    <w:rsid w:val="00166FB0"/>
    <w:rsid w:val="001713BB"/>
    <w:rsid w:val="001770A0"/>
    <w:rsid w:val="00184405"/>
    <w:rsid w:val="001946D6"/>
    <w:rsid w:val="0019751A"/>
    <w:rsid w:val="001A77EE"/>
    <w:rsid w:val="001B179A"/>
    <w:rsid w:val="001B2E3A"/>
    <w:rsid w:val="001B6C5A"/>
    <w:rsid w:val="001B7FEB"/>
    <w:rsid w:val="001C0186"/>
    <w:rsid w:val="001F773E"/>
    <w:rsid w:val="00212228"/>
    <w:rsid w:val="00216E89"/>
    <w:rsid w:val="002247B4"/>
    <w:rsid w:val="00237231"/>
    <w:rsid w:val="00245FE7"/>
    <w:rsid w:val="0026220D"/>
    <w:rsid w:val="00276FFE"/>
    <w:rsid w:val="002849DA"/>
    <w:rsid w:val="002B2FBB"/>
    <w:rsid w:val="002B6DAD"/>
    <w:rsid w:val="002E11C5"/>
    <w:rsid w:val="002F1B91"/>
    <w:rsid w:val="002F4BFC"/>
    <w:rsid w:val="00300A2B"/>
    <w:rsid w:val="00324D79"/>
    <w:rsid w:val="00325A31"/>
    <w:rsid w:val="00331135"/>
    <w:rsid w:val="00335FF5"/>
    <w:rsid w:val="003418E2"/>
    <w:rsid w:val="003421B3"/>
    <w:rsid w:val="00346B4F"/>
    <w:rsid w:val="003472BD"/>
    <w:rsid w:val="0035287F"/>
    <w:rsid w:val="003538F3"/>
    <w:rsid w:val="0035491D"/>
    <w:rsid w:val="00360118"/>
    <w:rsid w:val="00364124"/>
    <w:rsid w:val="003A7AA7"/>
    <w:rsid w:val="003B434A"/>
    <w:rsid w:val="003C7C36"/>
    <w:rsid w:val="003D2376"/>
    <w:rsid w:val="003E7D19"/>
    <w:rsid w:val="00416096"/>
    <w:rsid w:val="00430AB6"/>
    <w:rsid w:val="00441582"/>
    <w:rsid w:val="0044766C"/>
    <w:rsid w:val="00450BA6"/>
    <w:rsid w:val="00450F7F"/>
    <w:rsid w:val="00455EE4"/>
    <w:rsid w:val="00461A44"/>
    <w:rsid w:val="00462F1B"/>
    <w:rsid w:val="00471DED"/>
    <w:rsid w:val="00473183"/>
    <w:rsid w:val="00494B62"/>
    <w:rsid w:val="00495D4F"/>
    <w:rsid w:val="004B398D"/>
    <w:rsid w:val="004C4657"/>
    <w:rsid w:val="004F40F6"/>
    <w:rsid w:val="004F4CBC"/>
    <w:rsid w:val="0050147B"/>
    <w:rsid w:val="00513DB7"/>
    <w:rsid w:val="00520704"/>
    <w:rsid w:val="00523BC3"/>
    <w:rsid w:val="005279CD"/>
    <w:rsid w:val="0055213F"/>
    <w:rsid w:val="00566A6D"/>
    <w:rsid w:val="00573C5C"/>
    <w:rsid w:val="00583D1A"/>
    <w:rsid w:val="00586EB1"/>
    <w:rsid w:val="005A379F"/>
    <w:rsid w:val="005A3AEC"/>
    <w:rsid w:val="005A7E5B"/>
    <w:rsid w:val="005B12DA"/>
    <w:rsid w:val="005B631B"/>
    <w:rsid w:val="005C6F85"/>
    <w:rsid w:val="005C7B87"/>
    <w:rsid w:val="005D082C"/>
    <w:rsid w:val="005D178A"/>
    <w:rsid w:val="005D63CC"/>
    <w:rsid w:val="005E26EF"/>
    <w:rsid w:val="006052F7"/>
    <w:rsid w:val="00626E3B"/>
    <w:rsid w:val="0063493A"/>
    <w:rsid w:val="00655979"/>
    <w:rsid w:val="00657F2C"/>
    <w:rsid w:val="00671929"/>
    <w:rsid w:val="006879DD"/>
    <w:rsid w:val="00690E7B"/>
    <w:rsid w:val="006911DD"/>
    <w:rsid w:val="006A6BC6"/>
    <w:rsid w:val="00731280"/>
    <w:rsid w:val="007321CD"/>
    <w:rsid w:val="00743F5A"/>
    <w:rsid w:val="00747687"/>
    <w:rsid w:val="00755CA4"/>
    <w:rsid w:val="00777E8E"/>
    <w:rsid w:val="007801AE"/>
    <w:rsid w:val="00785EC9"/>
    <w:rsid w:val="007A4013"/>
    <w:rsid w:val="007D5FF4"/>
    <w:rsid w:val="007E5007"/>
    <w:rsid w:val="007E73F1"/>
    <w:rsid w:val="007F457F"/>
    <w:rsid w:val="007F61D3"/>
    <w:rsid w:val="00822082"/>
    <w:rsid w:val="0082651E"/>
    <w:rsid w:val="00831223"/>
    <w:rsid w:val="00841E6F"/>
    <w:rsid w:val="0084234F"/>
    <w:rsid w:val="00862028"/>
    <w:rsid w:val="008712DA"/>
    <w:rsid w:val="0087384D"/>
    <w:rsid w:val="00875C51"/>
    <w:rsid w:val="00886488"/>
    <w:rsid w:val="008A27D3"/>
    <w:rsid w:val="008A5ABA"/>
    <w:rsid w:val="008C3121"/>
    <w:rsid w:val="008C6AFE"/>
    <w:rsid w:val="008D11BD"/>
    <w:rsid w:val="008D7239"/>
    <w:rsid w:val="008E03DA"/>
    <w:rsid w:val="008E695B"/>
    <w:rsid w:val="008E7BD6"/>
    <w:rsid w:val="008F0B8E"/>
    <w:rsid w:val="008F4864"/>
    <w:rsid w:val="00912D22"/>
    <w:rsid w:val="00913684"/>
    <w:rsid w:val="009159B3"/>
    <w:rsid w:val="00937BCF"/>
    <w:rsid w:val="009441CC"/>
    <w:rsid w:val="00950951"/>
    <w:rsid w:val="00952935"/>
    <w:rsid w:val="00954751"/>
    <w:rsid w:val="00960632"/>
    <w:rsid w:val="00972E30"/>
    <w:rsid w:val="00982290"/>
    <w:rsid w:val="00995F02"/>
    <w:rsid w:val="009A178F"/>
    <w:rsid w:val="009C7900"/>
    <w:rsid w:val="009D10D0"/>
    <w:rsid w:val="009D74FD"/>
    <w:rsid w:val="009E22D0"/>
    <w:rsid w:val="009F101F"/>
    <w:rsid w:val="00A062D3"/>
    <w:rsid w:val="00A14748"/>
    <w:rsid w:val="00A2105D"/>
    <w:rsid w:val="00A27734"/>
    <w:rsid w:val="00A35ADF"/>
    <w:rsid w:val="00A402AE"/>
    <w:rsid w:val="00A40346"/>
    <w:rsid w:val="00A44595"/>
    <w:rsid w:val="00A457BF"/>
    <w:rsid w:val="00A50410"/>
    <w:rsid w:val="00A5228C"/>
    <w:rsid w:val="00A844B4"/>
    <w:rsid w:val="00A93995"/>
    <w:rsid w:val="00AA3FEC"/>
    <w:rsid w:val="00AD43B5"/>
    <w:rsid w:val="00AE291C"/>
    <w:rsid w:val="00AF46BE"/>
    <w:rsid w:val="00B04A80"/>
    <w:rsid w:val="00B0647D"/>
    <w:rsid w:val="00B11254"/>
    <w:rsid w:val="00B4077A"/>
    <w:rsid w:val="00B51E2B"/>
    <w:rsid w:val="00B751F1"/>
    <w:rsid w:val="00B77460"/>
    <w:rsid w:val="00B8104A"/>
    <w:rsid w:val="00B82853"/>
    <w:rsid w:val="00BC54AB"/>
    <w:rsid w:val="00BD0E04"/>
    <w:rsid w:val="00C0004B"/>
    <w:rsid w:val="00C03698"/>
    <w:rsid w:val="00C1656B"/>
    <w:rsid w:val="00C20CD0"/>
    <w:rsid w:val="00C25B31"/>
    <w:rsid w:val="00C65197"/>
    <w:rsid w:val="00C75B22"/>
    <w:rsid w:val="00C82578"/>
    <w:rsid w:val="00C9008C"/>
    <w:rsid w:val="00C93C72"/>
    <w:rsid w:val="00CC695D"/>
    <w:rsid w:val="00CE7089"/>
    <w:rsid w:val="00CF406A"/>
    <w:rsid w:val="00D01295"/>
    <w:rsid w:val="00D01594"/>
    <w:rsid w:val="00D07027"/>
    <w:rsid w:val="00D129CD"/>
    <w:rsid w:val="00D13D43"/>
    <w:rsid w:val="00D3513C"/>
    <w:rsid w:val="00D40BC5"/>
    <w:rsid w:val="00D477E4"/>
    <w:rsid w:val="00D96E50"/>
    <w:rsid w:val="00DB1339"/>
    <w:rsid w:val="00DD5C47"/>
    <w:rsid w:val="00DD5D97"/>
    <w:rsid w:val="00E11C33"/>
    <w:rsid w:val="00E125FC"/>
    <w:rsid w:val="00E24323"/>
    <w:rsid w:val="00E26391"/>
    <w:rsid w:val="00E320A8"/>
    <w:rsid w:val="00E52505"/>
    <w:rsid w:val="00E655C6"/>
    <w:rsid w:val="00E76442"/>
    <w:rsid w:val="00E80DB9"/>
    <w:rsid w:val="00EA2D2B"/>
    <w:rsid w:val="00EA62C6"/>
    <w:rsid w:val="00EB4BCD"/>
    <w:rsid w:val="00EC789B"/>
    <w:rsid w:val="00ED0A5C"/>
    <w:rsid w:val="00EF0ADC"/>
    <w:rsid w:val="00F37D8D"/>
    <w:rsid w:val="00F46BFC"/>
    <w:rsid w:val="00F51172"/>
    <w:rsid w:val="00F55C00"/>
    <w:rsid w:val="00F7398C"/>
    <w:rsid w:val="00F83AE4"/>
    <w:rsid w:val="00FA22FB"/>
    <w:rsid w:val="00FF53B5"/>
    <w:rsid w:val="00FF75C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1762C"/>
  <w15:chartTrackingRefBased/>
  <w15:docId w15:val="{BCAE0C0B-E6D1-4C2C-A958-F04D51A58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B11254"/>
    <w:pPr>
      <w:tabs>
        <w:tab w:val="center" w:pos="4536"/>
        <w:tab w:val="right" w:pos="9072"/>
      </w:tabs>
    </w:pPr>
  </w:style>
  <w:style w:type="character" w:customStyle="1" w:styleId="PisMrk">
    <w:name w:val="Päis Märk"/>
    <w:basedOn w:val="Liguvaikefont"/>
    <w:link w:val="Pis"/>
    <w:uiPriority w:val="99"/>
    <w:rsid w:val="00B11254"/>
  </w:style>
  <w:style w:type="paragraph" w:styleId="Jalus">
    <w:name w:val="footer"/>
    <w:basedOn w:val="Normaallaad"/>
    <w:link w:val="JalusMrk"/>
    <w:uiPriority w:val="99"/>
    <w:unhideWhenUsed/>
    <w:rsid w:val="00B11254"/>
    <w:pPr>
      <w:tabs>
        <w:tab w:val="center" w:pos="4536"/>
        <w:tab w:val="right" w:pos="9072"/>
      </w:tabs>
    </w:pPr>
  </w:style>
  <w:style w:type="character" w:customStyle="1" w:styleId="JalusMrk">
    <w:name w:val="Jalus Märk"/>
    <w:basedOn w:val="Liguvaikefont"/>
    <w:link w:val="Jalus"/>
    <w:uiPriority w:val="99"/>
    <w:rsid w:val="00B11254"/>
  </w:style>
  <w:style w:type="character" w:styleId="Hperlink">
    <w:name w:val="Hyperlink"/>
    <w:basedOn w:val="Liguvaikefont"/>
    <w:uiPriority w:val="99"/>
    <w:unhideWhenUsed/>
    <w:rsid w:val="008A5ABA"/>
    <w:rPr>
      <w:rFonts w:cs="Times New Roman"/>
      <w:color w:val="0000FF"/>
      <w:u w:val="single"/>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allaad"/>
    <w:link w:val="AllmrkusetekstMrk"/>
    <w:uiPriority w:val="99"/>
    <w:unhideWhenUsed/>
    <w:qFormat/>
    <w:rsid w:val="008A5ABA"/>
    <w:rPr>
      <w:rFonts w:eastAsia="Times New Roman" w:cs="Times New Roman"/>
      <w:sz w:val="20"/>
      <w:szCs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rsid w:val="008A5ABA"/>
    <w:rPr>
      <w:rFonts w:eastAsia="Times New Roman" w:cs="Times New Roman"/>
      <w:sz w:val="20"/>
      <w:szCs w:val="20"/>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uiPriority w:val="99"/>
    <w:unhideWhenUsed/>
    <w:rsid w:val="008A5ABA"/>
    <w:rPr>
      <w:rFonts w:cs="Times New Roman"/>
      <w:vertAlign w:val="superscript"/>
    </w:rPr>
  </w:style>
  <w:style w:type="paragraph" w:styleId="Loendilik">
    <w:name w:val="List Paragraph"/>
    <w:basedOn w:val="Normaallaad"/>
    <w:uiPriority w:val="34"/>
    <w:qFormat/>
    <w:rsid w:val="008A5ABA"/>
    <w:pPr>
      <w:spacing w:line="259" w:lineRule="auto"/>
      <w:ind w:left="720"/>
      <w:contextualSpacing/>
    </w:pPr>
    <w:rPr>
      <w:rFonts w:asciiTheme="minorHAnsi" w:eastAsia="Times New Roman" w:hAnsiTheme="minorHAnsi" w:cs="Times New Roman"/>
      <w:sz w:val="22"/>
    </w:rPr>
  </w:style>
  <w:style w:type="table" w:styleId="Kontuurtabel">
    <w:name w:val="Table Grid"/>
    <w:basedOn w:val="Normaaltabel"/>
    <w:uiPriority w:val="39"/>
    <w:rsid w:val="008A5ABA"/>
    <w:rPr>
      <w:rFonts w:asciiTheme="minorHAnsi" w:eastAsia="Times New Roman" w:hAnsiTheme="minorHAns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ahendamatamainimine">
    <w:name w:val="Unresolved Mention"/>
    <w:basedOn w:val="Liguvaikefont"/>
    <w:uiPriority w:val="99"/>
    <w:semiHidden/>
    <w:unhideWhenUsed/>
    <w:rsid w:val="00B8104A"/>
    <w:rPr>
      <w:color w:val="605E5C"/>
      <w:shd w:val="clear" w:color="auto" w:fill="E1DFDD"/>
    </w:rPr>
  </w:style>
  <w:style w:type="paragraph" w:customStyle="1" w:styleId="Laad1">
    <w:name w:val="Laad1"/>
    <w:basedOn w:val="Loendilik"/>
    <w:qFormat/>
    <w:rsid w:val="0035287F"/>
    <w:pPr>
      <w:numPr>
        <w:numId w:val="12"/>
      </w:numPr>
      <w:jc w:val="both"/>
    </w:pPr>
    <w:rPr>
      <w:rFonts w:ascii="Times New Roman" w:hAnsi="Times New Roman"/>
      <w:sz w:val="24"/>
    </w:rPr>
  </w:style>
  <w:style w:type="character" w:customStyle="1" w:styleId="ui-provider">
    <w:name w:val="ui-provider"/>
    <w:basedOn w:val="Liguvaikefont"/>
    <w:rsid w:val="00106DB2"/>
  </w:style>
  <w:style w:type="character" w:styleId="Kommentaariviide">
    <w:name w:val="annotation reference"/>
    <w:basedOn w:val="Liguvaikefont"/>
    <w:uiPriority w:val="99"/>
    <w:semiHidden/>
    <w:unhideWhenUsed/>
    <w:rsid w:val="001B179A"/>
    <w:rPr>
      <w:sz w:val="16"/>
      <w:szCs w:val="16"/>
    </w:rPr>
  </w:style>
  <w:style w:type="paragraph" w:styleId="Kommentaaritekst">
    <w:name w:val="annotation text"/>
    <w:basedOn w:val="Normaallaad"/>
    <w:link w:val="KommentaaritekstMrk"/>
    <w:uiPriority w:val="99"/>
    <w:unhideWhenUsed/>
    <w:rsid w:val="001B179A"/>
    <w:rPr>
      <w:rFonts w:asciiTheme="minorHAnsi" w:eastAsia="Times New Roman" w:hAnsiTheme="minorHAnsi" w:cs="Times New Roman"/>
      <w:sz w:val="20"/>
      <w:szCs w:val="20"/>
    </w:rPr>
  </w:style>
  <w:style w:type="character" w:customStyle="1" w:styleId="KommentaaritekstMrk">
    <w:name w:val="Kommentaari tekst Märk"/>
    <w:basedOn w:val="Liguvaikefont"/>
    <w:link w:val="Kommentaaritekst"/>
    <w:uiPriority w:val="99"/>
    <w:rsid w:val="001B179A"/>
    <w:rPr>
      <w:rFonts w:asciiTheme="minorHAnsi" w:eastAsia="Times New Roman" w:hAnsiTheme="minorHAnsi" w:cs="Times New Roman"/>
      <w:sz w:val="20"/>
      <w:szCs w:val="20"/>
    </w:rPr>
  </w:style>
  <w:style w:type="character" w:customStyle="1" w:styleId="cf01">
    <w:name w:val="cf01"/>
    <w:basedOn w:val="Liguvaikefont"/>
    <w:rsid w:val="009A178F"/>
    <w:rPr>
      <w:rFonts w:ascii="Segoe UI" w:hAnsi="Segoe UI" w:cs="Segoe UI" w:hint="default"/>
      <w:sz w:val="18"/>
      <w:szCs w:val="18"/>
    </w:rPr>
  </w:style>
  <w:style w:type="paragraph" w:styleId="Redaktsioon">
    <w:name w:val="Revision"/>
    <w:hidden/>
    <w:uiPriority w:val="99"/>
    <w:semiHidden/>
    <w:rsid w:val="00950951"/>
  </w:style>
  <w:style w:type="paragraph" w:styleId="Kommentaariteema">
    <w:name w:val="annotation subject"/>
    <w:basedOn w:val="Kommentaaritekst"/>
    <w:next w:val="Kommentaaritekst"/>
    <w:link w:val="KommentaariteemaMrk"/>
    <w:uiPriority w:val="99"/>
    <w:semiHidden/>
    <w:unhideWhenUsed/>
    <w:rsid w:val="00950951"/>
    <w:rPr>
      <w:rFonts w:ascii="Times New Roman" w:eastAsiaTheme="minorHAnsi" w:hAnsi="Times New Roman" w:cstheme="minorBidi"/>
      <w:b/>
      <w:bCs/>
    </w:rPr>
  </w:style>
  <w:style w:type="character" w:customStyle="1" w:styleId="KommentaariteemaMrk">
    <w:name w:val="Kommentaari teema Märk"/>
    <w:basedOn w:val="KommentaaritekstMrk"/>
    <w:link w:val="Kommentaariteema"/>
    <w:uiPriority w:val="99"/>
    <w:semiHidden/>
    <w:rsid w:val="00950951"/>
    <w:rPr>
      <w:rFonts w:asciiTheme="minorHAnsi" w:eastAsia="Times New Roman" w:hAnsiTheme="minorHAnsi" w:cs="Times New Roman"/>
      <w:b/>
      <w:bCs/>
      <w:sz w:val="20"/>
      <w:szCs w:val="20"/>
    </w:rPr>
  </w:style>
  <w:style w:type="character" w:styleId="Klastatudhperlink">
    <w:name w:val="FollowedHyperlink"/>
    <w:basedOn w:val="Liguvaikefont"/>
    <w:uiPriority w:val="99"/>
    <w:semiHidden/>
    <w:unhideWhenUsed/>
    <w:rsid w:val="003E7D19"/>
    <w:rPr>
      <w:color w:val="954F72" w:themeColor="followedHyperlink"/>
      <w:u w:val="single"/>
    </w:rPr>
  </w:style>
  <w:style w:type="paragraph" w:styleId="Jutumullitekst">
    <w:name w:val="Balloon Text"/>
    <w:basedOn w:val="Normaallaad"/>
    <w:link w:val="JutumullitekstMrk"/>
    <w:uiPriority w:val="99"/>
    <w:semiHidden/>
    <w:unhideWhenUsed/>
    <w:rsid w:val="00072018"/>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07201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160471">
      <w:bodyDiv w:val="1"/>
      <w:marLeft w:val="0"/>
      <w:marRight w:val="0"/>
      <w:marTop w:val="0"/>
      <w:marBottom w:val="0"/>
      <w:divBdr>
        <w:top w:val="none" w:sz="0" w:space="0" w:color="auto"/>
        <w:left w:val="none" w:sz="0" w:space="0" w:color="auto"/>
        <w:bottom w:val="none" w:sz="0" w:space="0" w:color="auto"/>
        <w:right w:val="none" w:sz="0" w:space="0" w:color="auto"/>
      </w:divBdr>
    </w:div>
    <w:div w:id="276959413">
      <w:bodyDiv w:val="1"/>
      <w:marLeft w:val="0"/>
      <w:marRight w:val="0"/>
      <w:marTop w:val="0"/>
      <w:marBottom w:val="0"/>
      <w:divBdr>
        <w:top w:val="none" w:sz="0" w:space="0" w:color="auto"/>
        <w:left w:val="none" w:sz="0" w:space="0" w:color="auto"/>
        <w:bottom w:val="none" w:sz="0" w:space="0" w:color="auto"/>
        <w:right w:val="none" w:sz="0" w:space="0" w:color="auto"/>
      </w:divBdr>
    </w:div>
    <w:div w:id="1206676929">
      <w:bodyDiv w:val="1"/>
      <w:marLeft w:val="0"/>
      <w:marRight w:val="0"/>
      <w:marTop w:val="0"/>
      <w:marBottom w:val="0"/>
      <w:divBdr>
        <w:top w:val="none" w:sz="0" w:space="0" w:color="auto"/>
        <w:left w:val="none" w:sz="0" w:space="0" w:color="auto"/>
        <w:bottom w:val="none" w:sz="0" w:space="0" w:color="auto"/>
        <w:right w:val="none" w:sz="0" w:space="0" w:color="auto"/>
      </w:divBdr>
    </w:div>
    <w:div w:id="1585721904">
      <w:bodyDiv w:val="1"/>
      <w:marLeft w:val="0"/>
      <w:marRight w:val="0"/>
      <w:marTop w:val="0"/>
      <w:marBottom w:val="0"/>
      <w:divBdr>
        <w:top w:val="none" w:sz="0" w:space="0" w:color="auto"/>
        <w:left w:val="none" w:sz="0" w:space="0" w:color="auto"/>
        <w:bottom w:val="none" w:sz="0" w:space="0" w:color="auto"/>
        <w:right w:val="none" w:sz="0" w:space="0" w:color="auto"/>
      </w:divBdr>
    </w:div>
    <w:div w:id="1587111711">
      <w:bodyDiv w:val="1"/>
      <w:marLeft w:val="0"/>
      <w:marRight w:val="0"/>
      <w:marTop w:val="0"/>
      <w:marBottom w:val="0"/>
      <w:divBdr>
        <w:top w:val="none" w:sz="0" w:space="0" w:color="auto"/>
        <w:left w:val="none" w:sz="0" w:space="0" w:color="auto"/>
        <w:bottom w:val="none" w:sz="0" w:space="0" w:color="auto"/>
        <w:right w:val="none" w:sz="0" w:space="0" w:color="auto"/>
      </w:divBdr>
    </w:div>
    <w:div w:id="1885292400">
      <w:bodyDiv w:val="1"/>
      <w:marLeft w:val="0"/>
      <w:marRight w:val="0"/>
      <w:marTop w:val="0"/>
      <w:marBottom w:val="0"/>
      <w:divBdr>
        <w:top w:val="none" w:sz="0" w:space="0" w:color="auto"/>
        <w:left w:val="none" w:sz="0" w:space="0" w:color="auto"/>
        <w:bottom w:val="none" w:sz="0" w:space="0" w:color="auto"/>
        <w:right w:val="none" w:sz="0" w:space="0" w:color="auto"/>
      </w:divBdr>
    </w:div>
    <w:div w:id="202073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2" Type="http://schemas.openxmlformats.org/officeDocument/2006/relationships/hyperlink" Target="https://epikoda.ee/spetsialistile/statistika" TargetMode="External"/><Relationship Id="rId1" Type="http://schemas.openxmlformats.org/officeDocument/2006/relationships/hyperlink" Target="https://infogram.com/1pe2qekzn7vqp6hm6yeryk5qprtlzdp0eqp?live"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mailto:maret.mets@fin.ee" TargetMode="External"/><Relationship Id="rId13" Type="http://schemas.openxmlformats.org/officeDocument/2006/relationships/hyperlink" Target="mailto:sirje.lilover@fin.e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virge.aasa@fin.ee" TargetMode="Externa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isto.kaarna@fin.ee" TargetMode="Externa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hyperlink" Target="mailto:madis.aben@fin.e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lauri.lelumees@fin.ee" TargetMode="External"/><Relationship Id="rId14" Type="http://schemas.openxmlformats.org/officeDocument/2006/relationships/comments" Target="comments.xml"/></Relationships>
</file>

<file path=word/_rels/footnotes.xml.rels><?xml version="1.0" encoding="UTF-8" standalone="yes"?>
<Relationships xmlns="http://schemas.openxmlformats.org/package/2006/relationships"><Relationship Id="rId8" Type="http://schemas.openxmlformats.org/officeDocument/2006/relationships/hyperlink" Target="https://www.riigiteataja.ee/akt/107032023076" TargetMode="External"/><Relationship Id="rId13" Type="http://schemas.openxmlformats.org/officeDocument/2006/relationships/hyperlink" Target="https://eur-lex.europa.eu/legal-content/ET/TXT/HTML/?uri=CELEX:32023L0959" TargetMode="External"/><Relationship Id="rId18" Type="http://schemas.openxmlformats.org/officeDocument/2006/relationships/hyperlink" Target="https://ec.europa.eu/eurostat/documents/15216629/15589759/KS-07-22-523-EN-N.pdf/3ef323b2-703a-9905-f24d-91db92a2931c?version=3.0&amp;t=1673612473356" TargetMode="External"/><Relationship Id="rId26" Type="http://schemas.openxmlformats.org/officeDocument/2006/relationships/hyperlink" Target="https://www.emisia.com/utilities/copert/" TargetMode="External"/><Relationship Id="rId3" Type="http://schemas.openxmlformats.org/officeDocument/2006/relationships/hyperlink" Target="https://climate-energy.eea.europa.eu/topics/transport/emissions-from-cars/data" TargetMode="External"/><Relationship Id="rId21" Type="http://schemas.openxmlformats.org/officeDocument/2006/relationships/hyperlink" Target="https://infogram.com/1pe2qekzn7vqp6hm6yeryk5qprtlzdp0eqp?live" TargetMode="External"/><Relationship Id="rId7" Type="http://schemas.openxmlformats.org/officeDocument/2006/relationships/hyperlink" Target="https://www.riigiteataja.ee/akt/324102017001" TargetMode="External"/><Relationship Id="rId12" Type="http://schemas.openxmlformats.org/officeDocument/2006/relationships/hyperlink" Target="https://eur-lex.europa.eu/legal-content/Et/TXT/?uri=CELEX:32023R0857" TargetMode="External"/><Relationship Id="rId17" Type="http://schemas.openxmlformats.org/officeDocument/2006/relationships/hyperlink" Target="https://economy-finance.ec.europa.eu/document/download/952b166f-4973-48a7-a68e-d78ae6903218_en?filename=ET_SWD_2023_606_en.pdf" TargetMode="External"/><Relationship Id="rId25" Type="http://schemas.openxmlformats.org/officeDocument/2006/relationships/hyperlink" Target="https://taxation-customs.ec.europa.eu/system/files/2016-09/vehicle_tax_study_15-02-2002.pdf" TargetMode="External"/><Relationship Id="rId2" Type="http://schemas.openxmlformats.org/officeDocument/2006/relationships/hyperlink" Target="https://www.acea.auto/files/ACEA-report-vehicles-in-use-europe-2023.pdf" TargetMode="External"/><Relationship Id="rId16" Type="http://schemas.openxmlformats.org/officeDocument/2006/relationships/hyperlink" Target="https://www.consilium.europa.eu/et/press/press-releases/2023/03/30/council-and-parliament-reach-provisional-deal-on-renewable-energy-directive/" TargetMode="External"/><Relationship Id="rId20" Type="http://schemas.openxmlformats.org/officeDocument/2006/relationships/hyperlink" Target="https://infogram.com/1pe2qekzn7vqp6hm6yeryk5qprtlzdp0eqp?live" TargetMode="External"/><Relationship Id="rId1" Type="http://schemas.openxmlformats.org/officeDocument/2006/relationships/hyperlink" Target="https://valitsus.prelive.vportal.ee/media/6186/download" TargetMode="External"/><Relationship Id="rId6" Type="http://schemas.openxmlformats.org/officeDocument/2006/relationships/hyperlink" Target="https://www.riigiteataja.ee/akt/315052021012" TargetMode="External"/><Relationship Id="rId11" Type="http://schemas.openxmlformats.org/officeDocument/2006/relationships/hyperlink" Target="https://eur-lex.europa.eu/legal-content/ET/TXT/HTML/?uri=CELEX:52021DC0550&amp;qid=1627632350370" TargetMode="External"/><Relationship Id="rId24" Type="http://schemas.openxmlformats.org/officeDocument/2006/relationships/hyperlink" Target="https://publications.jrc.ec.europa.eu/repository/handle/JRC107662" TargetMode="External"/><Relationship Id="rId5" Type="http://schemas.openxmlformats.org/officeDocument/2006/relationships/hyperlink" Target="https://valitsus.ee/strateegia-eesti-2035-arengukavad-ja-planeering/strateegia" TargetMode="External"/><Relationship Id="rId15" Type="http://schemas.openxmlformats.org/officeDocument/2006/relationships/hyperlink" Target="https://www.consilium.europa.eu/et/press/press-releases/2023/03/28/alternative-fuel-infrastructure-provisional-agreement-for-more-recharging-and-refuelling-stations-across-europe" TargetMode="External"/><Relationship Id="rId23" Type="http://schemas.openxmlformats.org/officeDocument/2006/relationships/hyperlink" Target="https://climate.ec.europa.eu/eu-action/transport/road-transport-reducing-co2-emissions-vehicles/co2-emission-performance-standards-cars-and-vans_en" TargetMode="External"/><Relationship Id="rId10" Type="http://schemas.openxmlformats.org/officeDocument/2006/relationships/hyperlink" Target="https://eur-lex.europa.eu/legal-content/ET/TXT/?uri=CELEX:32021R1119" TargetMode="External"/><Relationship Id="rId19" Type="http://schemas.openxmlformats.org/officeDocument/2006/relationships/hyperlink" Target="https://www.eestipank.ee/press/eesti-vabariik-imfi-delegatsiooni-artikkel-iv-alusel-2023-aastal-tehtud-visiidi-kokkuvottev-avaldus-23052023" TargetMode="External"/><Relationship Id="rId4" Type="http://schemas.openxmlformats.org/officeDocument/2006/relationships/hyperlink" Target="https://www.riigiteataja.ee/akt/310022023003" TargetMode="External"/><Relationship Id="rId9" Type="http://schemas.openxmlformats.org/officeDocument/2006/relationships/hyperlink" Target="https://valitsus.ee/media/4253/download" TargetMode="External"/><Relationship Id="rId14" Type="http://schemas.openxmlformats.org/officeDocument/2006/relationships/hyperlink" Target="https://eur-lex.europa.eu/legal-content/ET/TXT/HTML/?uri=CELEX:32023R0851&amp;qid=1686822937209" TargetMode="External"/><Relationship Id="rId22" Type="http://schemas.openxmlformats.org/officeDocument/2006/relationships/hyperlink" Target="https://www.riigiteataja.ee/aktilisa/1160/6201/1008/MKM42_lisa5.pdf" TargetMode="External"/><Relationship Id="rId27" Type="http://schemas.openxmlformats.org/officeDocument/2006/relationships/hyperlink" Target="https://www.tandfonline.com/doi/full/10.1080/15568318.2022.2132562"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96101-4997-4B9E-B71C-F8724630D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29</Pages>
  <Words>12491</Words>
  <Characters>72453</Characters>
  <Application>Microsoft Office Word</Application>
  <DocSecurity>0</DocSecurity>
  <Lines>603</Lines>
  <Paragraphs>169</Paragraphs>
  <ScaleCrop>false</ScaleCrop>
  <HeadingPairs>
    <vt:vector size="2" baseType="variant">
      <vt:variant>
        <vt:lpstr>Pealkiri</vt:lpstr>
      </vt:variant>
      <vt:variant>
        <vt:i4>1</vt:i4>
      </vt:variant>
    </vt:vector>
  </HeadingPairs>
  <TitlesOfParts>
    <vt:vector size="1" baseType="lpstr">
      <vt:lpstr/>
    </vt:vector>
  </TitlesOfParts>
  <Company>RIK</Company>
  <LinksUpToDate>false</LinksUpToDate>
  <CharactersWithSpaces>84775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Maret Mets</dc:creator>
  <cp:keywords/>
  <dc:description/>
  <cp:lastModifiedBy>Joel Kook</cp:lastModifiedBy>
  <cp:revision>15</cp:revision>
  <dcterms:created xsi:type="dcterms:W3CDTF">2023-11-30T07:33:00Z</dcterms:created>
  <dcterms:modified xsi:type="dcterms:W3CDTF">2023-12-04T14:17:00Z</dcterms:modified>
</cp:coreProperties>
</file>